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74490F" w14:textId="11CBA055" w:rsidR="00C84B23" w:rsidRPr="009D3B23" w:rsidRDefault="00C84B23" w:rsidP="0017135F">
      <w:pPr>
        <w:spacing w:before="60" w:after="60"/>
        <w:ind w:firstLine="0"/>
        <w:jc w:val="both"/>
        <w:rPr>
          <w:rStyle w:val="Laukeliai"/>
          <w:rFonts w:cs="Arial"/>
          <w:szCs w:val="20"/>
        </w:rPr>
      </w:pPr>
    </w:p>
    <w:p w14:paraId="5AC9E64B" w14:textId="4EEAC2DC" w:rsidR="00CD63EC" w:rsidRPr="009D3B23" w:rsidRDefault="00CD63EC" w:rsidP="00CD63EC">
      <w:pPr>
        <w:tabs>
          <w:tab w:val="left" w:pos="8137"/>
        </w:tabs>
        <w:spacing w:before="60" w:after="60"/>
        <w:ind w:firstLine="0"/>
        <w:jc w:val="center"/>
        <w:rPr>
          <w:rFonts w:cs="Arial"/>
          <w:b/>
          <w:bCs/>
          <w:sz w:val="20"/>
          <w:szCs w:val="20"/>
        </w:rPr>
      </w:pPr>
      <w:r w:rsidRPr="009D3B23">
        <w:rPr>
          <w:rFonts w:cs="Arial"/>
          <w:b/>
          <w:bCs/>
          <w:sz w:val="20"/>
          <w:szCs w:val="20"/>
        </w:rPr>
        <w:t>TECHNINĖ SPECIFIKACIJA</w:t>
      </w:r>
    </w:p>
    <w:p w14:paraId="0E94BD24" w14:textId="77777777" w:rsidR="00CD63EC" w:rsidRPr="009D3B23" w:rsidRDefault="00CD63EC" w:rsidP="00CD63EC">
      <w:pPr>
        <w:pStyle w:val="ListParagraph"/>
        <w:tabs>
          <w:tab w:val="left" w:pos="284"/>
        </w:tabs>
        <w:spacing w:before="60" w:after="60"/>
        <w:ind w:left="0" w:firstLine="0"/>
        <w:contextualSpacing w:val="0"/>
        <w:jc w:val="center"/>
        <w:rPr>
          <w:rFonts w:cs="Arial"/>
          <w:b/>
          <w:bCs/>
          <w:sz w:val="20"/>
          <w:szCs w:val="20"/>
        </w:rPr>
      </w:pPr>
    </w:p>
    <w:p w14:paraId="7B28C526" w14:textId="77777777" w:rsidR="00CD63EC" w:rsidRPr="009D3B23" w:rsidRDefault="00CD63EC" w:rsidP="00CD63EC">
      <w:pPr>
        <w:pStyle w:val="ListParagraph"/>
        <w:numPr>
          <w:ilvl w:val="0"/>
          <w:numId w:val="26"/>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9D3B23">
        <w:rPr>
          <w:rFonts w:cs="Arial"/>
          <w:b/>
          <w:sz w:val="20"/>
          <w:szCs w:val="20"/>
        </w:rPr>
        <w:t>SĄVOKOS IR SUTRUMPINIMAI</w:t>
      </w:r>
    </w:p>
    <w:p w14:paraId="7905A8C9" w14:textId="77777777" w:rsidR="00EA1F81" w:rsidRPr="009D3B23" w:rsidRDefault="00EA1F81" w:rsidP="00EA1F81">
      <w:pPr>
        <w:pStyle w:val="ListParagraph"/>
        <w:numPr>
          <w:ilvl w:val="1"/>
          <w:numId w:val="5"/>
        </w:numPr>
        <w:tabs>
          <w:tab w:val="left" w:pos="567"/>
        </w:tabs>
        <w:ind w:left="0" w:firstLine="0"/>
        <w:jc w:val="both"/>
        <w:rPr>
          <w:rFonts w:cs="Arial"/>
          <w:sz w:val="20"/>
          <w:szCs w:val="20"/>
        </w:rPr>
      </w:pPr>
      <w:r w:rsidRPr="009D3B23">
        <w:rPr>
          <w:rFonts w:cs="Arial"/>
          <w:b/>
          <w:sz w:val="20"/>
          <w:szCs w:val="20"/>
        </w:rPr>
        <w:t xml:space="preserve">Pirkėjas </w:t>
      </w:r>
      <w:r w:rsidRPr="009D3B23">
        <w:rPr>
          <w:rFonts w:cs="Arial"/>
          <w:sz w:val="20"/>
          <w:szCs w:val="20"/>
        </w:rPr>
        <w:t xml:space="preserve">– </w:t>
      </w:r>
      <w:r w:rsidRPr="009D3B23">
        <w:rPr>
          <w:rStyle w:val="Laukeliai"/>
          <w:rFonts w:cs="Arial"/>
          <w:szCs w:val="20"/>
        </w:rPr>
        <w:t>UAB Technologijų ir inovacijų centras</w:t>
      </w:r>
    </w:p>
    <w:p w14:paraId="692925DF" w14:textId="77777777" w:rsidR="00EA1F81" w:rsidRPr="009D3B23" w:rsidRDefault="00EA1F81" w:rsidP="00EA1F81">
      <w:pPr>
        <w:pStyle w:val="ListParagraph"/>
        <w:numPr>
          <w:ilvl w:val="1"/>
          <w:numId w:val="5"/>
        </w:numPr>
        <w:tabs>
          <w:tab w:val="left" w:pos="567"/>
        </w:tabs>
        <w:ind w:left="0" w:firstLine="0"/>
        <w:jc w:val="both"/>
        <w:rPr>
          <w:rFonts w:cs="Arial"/>
          <w:sz w:val="20"/>
          <w:szCs w:val="20"/>
        </w:rPr>
      </w:pPr>
      <w:r w:rsidRPr="009D3B23">
        <w:rPr>
          <w:rFonts w:cs="Arial"/>
          <w:b/>
          <w:bCs/>
          <w:sz w:val="20"/>
          <w:szCs w:val="20"/>
        </w:rPr>
        <w:t>Tiekėjas</w:t>
      </w:r>
      <w:r w:rsidRPr="009D3B23">
        <w:rPr>
          <w:rFonts w:cs="Arial"/>
          <w:bCs/>
          <w:sz w:val="20"/>
          <w:szCs w:val="20"/>
        </w:rPr>
        <w:t xml:space="preserve"> – ūkio subjektas – fizinis asmuo, privatusis juridinis asmuo, viešasis juridinis asmuo, kitos organizacijos ir jų padaliniai ar tokių asmenų</w:t>
      </w:r>
      <w:r w:rsidRPr="009D3B23">
        <w:rPr>
          <w:rFonts w:cs="Arial"/>
          <w:sz w:val="20"/>
          <w:szCs w:val="20"/>
        </w:rPr>
        <w:t xml:space="preserve"> grupė, su kuriuo Pirkėjas sudaro Sutartį.</w:t>
      </w:r>
    </w:p>
    <w:p w14:paraId="6A9EC9C8" w14:textId="77777777" w:rsidR="00EA1F81" w:rsidRPr="009D3B23" w:rsidRDefault="00EA1F81" w:rsidP="00EA1F81">
      <w:pPr>
        <w:pStyle w:val="ListParagraph"/>
        <w:numPr>
          <w:ilvl w:val="1"/>
          <w:numId w:val="5"/>
        </w:numPr>
        <w:tabs>
          <w:tab w:val="left" w:pos="567"/>
        </w:tabs>
        <w:ind w:left="0" w:firstLine="0"/>
        <w:jc w:val="both"/>
        <w:rPr>
          <w:rFonts w:cs="Arial"/>
          <w:sz w:val="20"/>
          <w:szCs w:val="20"/>
        </w:rPr>
      </w:pPr>
      <w:r w:rsidRPr="009D3B23">
        <w:rPr>
          <w:rFonts w:cs="Arial"/>
          <w:b/>
          <w:sz w:val="20"/>
          <w:szCs w:val="20"/>
        </w:rPr>
        <w:t>Sutartis</w:t>
      </w:r>
      <w:r w:rsidRPr="009D3B23">
        <w:rPr>
          <w:rFonts w:cs="Arial"/>
          <w:sz w:val="20"/>
          <w:szCs w:val="20"/>
        </w:rPr>
        <w:t xml:space="preserve"> – Sutartis, sudaroma tarp Tiekėjo ir Pirkėjo dėl Pirkimo objekto.</w:t>
      </w:r>
    </w:p>
    <w:p w14:paraId="68AFDB77" w14:textId="05A1454D" w:rsidR="00EA1F81" w:rsidRPr="009D3B23" w:rsidRDefault="00EA1F81" w:rsidP="00EA1F81">
      <w:pPr>
        <w:pStyle w:val="ListParagraph"/>
        <w:numPr>
          <w:ilvl w:val="1"/>
          <w:numId w:val="5"/>
        </w:numPr>
        <w:tabs>
          <w:tab w:val="left" w:pos="567"/>
        </w:tabs>
        <w:ind w:left="0" w:firstLine="0"/>
        <w:jc w:val="both"/>
        <w:rPr>
          <w:rFonts w:cs="Arial"/>
          <w:sz w:val="20"/>
          <w:szCs w:val="20"/>
        </w:rPr>
      </w:pPr>
      <w:r w:rsidRPr="009D3B23">
        <w:rPr>
          <w:rFonts w:cs="Arial"/>
          <w:b/>
          <w:sz w:val="20"/>
          <w:szCs w:val="20"/>
        </w:rPr>
        <w:t xml:space="preserve">Prekės </w:t>
      </w:r>
      <w:r w:rsidRPr="009D3B23">
        <w:rPr>
          <w:rFonts w:cs="Arial"/>
          <w:sz w:val="20"/>
          <w:szCs w:val="20"/>
        </w:rPr>
        <w:t xml:space="preserve">– Microsoft programinės įrangos licencijų </w:t>
      </w:r>
      <w:r w:rsidR="007D0861" w:rsidRPr="009D3B23">
        <w:rPr>
          <w:rFonts w:cs="Arial"/>
          <w:sz w:val="20"/>
          <w:szCs w:val="20"/>
        </w:rPr>
        <w:t xml:space="preserve">arba lygiavertės programinės įrangos licencijų </w:t>
      </w:r>
      <w:r w:rsidRPr="009D3B23">
        <w:rPr>
          <w:rFonts w:cs="Arial"/>
          <w:sz w:val="20"/>
          <w:szCs w:val="20"/>
        </w:rPr>
        <w:t xml:space="preserve">prenumerata kartu su </w:t>
      </w:r>
      <w:r w:rsidRPr="009D3B23">
        <w:rPr>
          <w:rStyle w:val="Laukeliai"/>
          <w:rFonts w:cs="Arial"/>
          <w:szCs w:val="20"/>
        </w:rPr>
        <w:t>licencijų pagrindu perduodamos programinės įrangos</w:t>
      </w:r>
      <w:r w:rsidRPr="009D3B23">
        <w:rPr>
          <w:rFonts w:cs="Arial"/>
          <w:sz w:val="20"/>
          <w:szCs w:val="20"/>
        </w:rPr>
        <w:t xml:space="preserve"> Microsoft </w:t>
      </w:r>
      <w:r w:rsidR="007D0861" w:rsidRPr="009D3B23">
        <w:rPr>
          <w:rFonts w:cs="Arial"/>
          <w:sz w:val="20"/>
          <w:szCs w:val="20"/>
        </w:rPr>
        <w:t xml:space="preserve">arba lygiavertės programinės įrangos </w:t>
      </w:r>
      <w:r w:rsidRPr="009D3B23">
        <w:rPr>
          <w:rFonts w:cs="Arial"/>
          <w:sz w:val="20"/>
          <w:szCs w:val="20"/>
        </w:rPr>
        <w:t>gamintojo palaikymu.</w:t>
      </w:r>
    </w:p>
    <w:p w14:paraId="33BD67DB" w14:textId="77777777" w:rsidR="00CD63EC" w:rsidRPr="009D3B23" w:rsidRDefault="00CD63EC" w:rsidP="00CD63EC">
      <w:pPr>
        <w:pStyle w:val="ListParagraph"/>
        <w:tabs>
          <w:tab w:val="left" w:pos="284"/>
        </w:tabs>
        <w:spacing w:before="60" w:after="60"/>
        <w:ind w:left="0" w:firstLine="0"/>
        <w:contextualSpacing w:val="0"/>
        <w:jc w:val="center"/>
        <w:rPr>
          <w:rFonts w:cs="Arial"/>
          <w:b/>
          <w:bCs/>
          <w:sz w:val="20"/>
          <w:szCs w:val="20"/>
        </w:rPr>
      </w:pPr>
    </w:p>
    <w:p w14:paraId="0445FDE6" w14:textId="77777777" w:rsidR="00CD63EC" w:rsidRPr="009D3B23" w:rsidRDefault="00CD63EC" w:rsidP="00CD63EC">
      <w:pPr>
        <w:pStyle w:val="ListParagraph"/>
        <w:numPr>
          <w:ilvl w:val="0"/>
          <w:numId w:val="26"/>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9D3B23">
        <w:rPr>
          <w:rFonts w:cs="Arial"/>
          <w:b/>
          <w:sz w:val="20"/>
          <w:szCs w:val="20"/>
        </w:rPr>
        <w:t>PIRKIMO OBJEKTAS</w:t>
      </w:r>
    </w:p>
    <w:p w14:paraId="0C2A2305" w14:textId="6C05B947" w:rsidR="00CD63EC" w:rsidRPr="009D3B23" w:rsidRDefault="00EA1F81" w:rsidP="00CD63EC">
      <w:pPr>
        <w:spacing w:before="60" w:after="60"/>
        <w:ind w:firstLine="0"/>
        <w:jc w:val="both"/>
        <w:rPr>
          <w:rFonts w:cs="Arial"/>
          <w:sz w:val="20"/>
          <w:szCs w:val="20"/>
        </w:rPr>
      </w:pPr>
      <w:r w:rsidRPr="009D3B23">
        <w:rPr>
          <w:rFonts w:cs="Arial"/>
          <w:sz w:val="20"/>
          <w:szCs w:val="20"/>
        </w:rPr>
        <w:t xml:space="preserve">Microsoft </w:t>
      </w:r>
      <w:r w:rsidR="00D54DFE" w:rsidRPr="009D3B23">
        <w:rPr>
          <w:rFonts w:cs="Arial"/>
          <w:sz w:val="20"/>
          <w:szCs w:val="20"/>
        </w:rPr>
        <w:t xml:space="preserve">arba lygiavertės </w:t>
      </w:r>
      <w:r w:rsidRPr="009D3B23">
        <w:rPr>
          <w:rFonts w:cs="Arial"/>
          <w:sz w:val="20"/>
          <w:szCs w:val="20"/>
        </w:rPr>
        <w:t>programinės įrangos licencijų prenumerata kartu su licencijų pagrindu perduodamos programinės įrangos Microsoft gamintojo palaikymu visą prenumeratos terminą – trejus metus.</w:t>
      </w:r>
    </w:p>
    <w:p w14:paraId="478E2EB6" w14:textId="77777777" w:rsidR="00CD63EC" w:rsidRPr="009D3B23" w:rsidRDefault="00CD63EC" w:rsidP="00CD63EC">
      <w:pPr>
        <w:spacing w:before="60" w:after="60"/>
        <w:ind w:firstLine="0"/>
        <w:jc w:val="both"/>
        <w:rPr>
          <w:rFonts w:cs="Arial"/>
          <w:sz w:val="20"/>
          <w:szCs w:val="20"/>
        </w:rPr>
      </w:pPr>
    </w:p>
    <w:p w14:paraId="34A2E94A" w14:textId="77777777" w:rsidR="00CD63EC" w:rsidRPr="009D3B23" w:rsidRDefault="00CD63EC" w:rsidP="00CD63EC">
      <w:pPr>
        <w:pStyle w:val="ListParagraph"/>
        <w:numPr>
          <w:ilvl w:val="0"/>
          <w:numId w:val="26"/>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9D3B23">
        <w:rPr>
          <w:rFonts w:cs="Arial"/>
          <w:b/>
          <w:sz w:val="20"/>
          <w:szCs w:val="20"/>
        </w:rPr>
        <w:t>PIRKIMO OBJEKTO APIMTYS</w:t>
      </w:r>
    </w:p>
    <w:p w14:paraId="63DCA8D6" w14:textId="16EC581E" w:rsidR="00EA1F81" w:rsidRPr="009D3B23" w:rsidRDefault="00EA1F81" w:rsidP="00EA1F81">
      <w:pPr>
        <w:spacing w:before="60" w:after="60"/>
        <w:ind w:firstLine="0"/>
        <w:jc w:val="both"/>
        <w:rPr>
          <w:rFonts w:eastAsia="Calibri" w:cs="Arial"/>
          <w:sz w:val="20"/>
          <w:szCs w:val="20"/>
        </w:rPr>
      </w:pPr>
      <w:r w:rsidRPr="009D3B23">
        <w:rPr>
          <w:rFonts w:eastAsia="Calibri" w:cs="Arial"/>
          <w:sz w:val="20"/>
          <w:szCs w:val="20"/>
        </w:rPr>
        <w:t xml:space="preserve">Microsoft </w:t>
      </w:r>
      <w:r w:rsidR="00D54DFE" w:rsidRPr="009D3B23">
        <w:rPr>
          <w:rFonts w:cs="Arial"/>
          <w:sz w:val="20"/>
          <w:szCs w:val="20"/>
        </w:rPr>
        <w:t xml:space="preserve">arba lygiavertės </w:t>
      </w:r>
      <w:r w:rsidRPr="009D3B23">
        <w:rPr>
          <w:rFonts w:eastAsia="Calibri" w:cs="Arial"/>
          <w:sz w:val="20"/>
          <w:szCs w:val="20"/>
        </w:rPr>
        <w:t>programinės įrangos licencijų prenumeratos  apimtys pateikiamos lentelėje Nr. 1:</w:t>
      </w:r>
    </w:p>
    <w:p w14:paraId="234616BA" w14:textId="77777777" w:rsidR="00EA1F81" w:rsidRPr="009D3B23" w:rsidRDefault="00EA1F81" w:rsidP="00EA1F81">
      <w:pPr>
        <w:jc w:val="right"/>
        <w:rPr>
          <w:rFonts w:eastAsia="Calibri" w:cs="Arial"/>
          <w:sz w:val="20"/>
          <w:szCs w:val="20"/>
        </w:rPr>
      </w:pPr>
      <w:r w:rsidRPr="009D3B23">
        <w:rPr>
          <w:rFonts w:eastAsia="Calibri" w:cs="Arial"/>
          <w:sz w:val="20"/>
          <w:szCs w:val="20"/>
        </w:rPr>
        <w:t>Lentelė Nr. 1</w:t>
      </w:r>
    </w:p>
    <w:p w14:paraId="52E29025" w14:textId="77777777" w:rsidR="00EA1F81" w:rsidRPr="009D3B23" w:rsidRDefault="00EA1F81" w:rsidP="00EA1F81">
      <w:pPr>
        <w:jc w:val="right"/>
        <w:rPr>
          <w:rFonts w:eastAsia="Calibri" w:cs="Arial"/>
          <w:sz w:val="20"/>
          <w:szCs w:val="20"/>
        </w:rPr>
      </w:pPr>
    </w:p>
    <w:p w14:paraId="58C0CC95" w14:textId="2FDD64F5" w:rsidR="00EA1F81" w:rsidRPr="009D3B23" w:rsidRDefault="00EA1F81" w:rsidP="00EA1F81">
      <w:pPr>
        <w:spacing w:before="60" w:after="60"/>
        <w:ind w:firstLine="0"/>
        <w:jc w:val="both"/>
        <w:rPr>
          <w:rFonts w:eastAsia="Calibri" w:cs="Arial"/>
          <w:sz w:val="20"/>
          <w:szCs w:val="20"/>
        </w:rPr>
      </w:pPr>
      <w:r w:rsidRPr="009D3B23">
        <w:rPr>
          <w:rFonts w:eastAsia="Calibri" w:cs="Arial"/>
          <w:sz w:val="20"/>
          <w:szCs w:val="20"/>
        </w:rPr>
        <w:fldChar w:fldCharType="begin"/>
      </w:r>
      <w:r w:rsidRPr="009D3B23">
        <w:rPr>
          <w:rFonts w:eastAsia="Calibri" w:cs="Arial"/>
          <w:sz w:val="20"/>
          <w:szCs w:val="20"/>
        </w:rPr>
        <w:instrText xml:space="preserve"> LINK </w:instrText>
      </w:r>
      <w:r w:rsidR="00D90468" w:rsidRPr="009D3B23">
        <w:rPr>
          <w:rFonts w:eastAsia="Calibri" w:cs="Arial"/>
          <w:sz w:val="20"/>
          <w:szCs w:val="20"/>
        </w:rPr>
        <w:instrText xml:space="preserve">Excel.Sheet.12 C:\\Users\\rasttr\\Documents\\!_TIC_data\\Sutartys_su_tiekejais\\Microsoft\\Microsoft_pirkimas'2017\\Microsoft_lic_poreikis'2017metams_derinimas_v05.xlsx "2017_planas i TS!R3C1:R25C3" </w:instrText>
      </w:r>
      <w:r w:rsidRPr="009D3B23">
        <w:rPr>
          <w:rFonts w:eastAsia="Calibri" w:cs="Arial"/>
          <w:sz w:val="20"/>
          <w:szCs w:val="20"/>
        </w:rPr>
        <w:instrText xml:space="preserve">\a \f 4 \h  \* MERGEFORMAT </w:instrText>
      </w:r>
      <w:r w:rsidRPr="009D3B23">
        <w:rPr>
          <w:rFonts w:eastAsia="Calibri" w:cs="Arial"/>
          <w:sz w:val="20"/>
          <w:szCs w:val="20"/>
        </w:rPr>
        <w:fldChar w:fldCharType="separate"/>
      </w:r>
    </w:p>
    <w:tbl>
      <w:tblPr>
        <w:tblW w:w="9771" w:type="dxa"/>
        <w:tblLook w:val="04A0" w:firstRow="1" w:lastRow="0" w:firstColumn="1" w:lastColumn="0" w:noHBand="0" w:noVBand="1"/>
      </w:tblPr>
      <w:tblGrid>
        <w:gridCol w:w="983"/>
        <w:gridCol w:w="7371"/>
        <w:gridCol w:w="1417"/>
      </w:tblGrid>
      <w:tr w:rsidR="00EA1F81" w:rsidRPr="009D3B23" w14:paraId="38FDEA50" w14:textId="77777777" w:rsidTr="00EA1F81">
        <w:trPr>
          <w:trHeight w:val="1080"/>
          <w:tblHeader/>
        </w:trPr>
        <w:tc>
          <w:tcPr>
            <w:tcW w:w="9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775549B" w14:textId="77777777" w:rsidR="00EA1F81" w:rsidRPr="009D3B23" w:rsidRDefault="00EA1F81" w:rsidP="00EA1F81">
            <w:pPr>
              <w:ind w:firstLine="0"/>
              <w:jc w:val="center"/>
              <w:rPr>
                <w:rFonts w:eastAsia="Times New Roman" w:cs="Arial"/>
                <w:b/>
                <w:bCs/>
                <w:color w:val="000000"/>
                <w:sz w:val="20"/>
                <w:szCs w:val="20"/>
                <w:lang w:eastAsia="lt-LT"/>
              </w:rPr>
            </w:pPr>
            <w:r w:rsidRPr="009D3B23">
              <w:rPr>
                <w:rFonts w:eastAsia="Times New Roman" w:cs="Arial"/>
                <w:b/>
                <w:bCs/>
                <w:color w:val="000000"/>
                <w:sz w:val="20"/>
                <w:szCs w:val="20"/>
                <w:lang w:eastAsia="lt-LT"/>
              </w:rPr>
              <w:t>Eil. Nr.</w:t>
            </w:r>
          </w:p>
        </w:tc>
        <w:tc>
          <w:tcPr>
            <w:tcW w:w="7371" w:type="dxa"/>
            <w:tcBorders>
              <w:top w:val="single" w:sz="8" w:space="0" w:color="auto"/>
              <w:left w:val="nil"/>
              <w:bottom w:val="single" w:sz="8" w:space="0" w:color="auto"/>
              <w:right w:val="single" w:sz="8" w:space="0" w:color="auto"/>
            </w:tcBorders>
            <w:shd w:val="clear" w:color="auto" w:fill="auto"/>
            <w:vAlign w:val="center"/>
            <w:hideMark/>
          </w:tcPr>
          <w:p w14:paraId="6B3BAE66" w14:textId="77777777" w:rsidR="00EA1F81" w:rsidRPr="009D3B23" w:rsidRDefault="00EA1F81" w:rsidP="00EA1F81">
            <w:pPr>
              <w:ind w:firstLine="0"/>
              <w:jc w:val="center"/>
              <w:rPr>
                <w:rFonts w:eastAsia="Times New Roman" w:cs="Arial"/>
                <w:b/>
                <w:bCs/>
                <w:color w:val="000000"/>
                <w:sz w:val="20"/>
                <w:szCs w:val="20"/>
                <w:lang w:eastAsia="lt-LT"/>
              </w:rPr>
            </w:pPr>
            <w:r w:rsidRPr="009D3B23">
              <w:rPr>
                <w:rFonts w:eastAsia="Times New Roman" w:cs="Arial"/>
                <w:b/>
                <w:bCs/>
                <w:color w:val="000000"/>
                <w:sz w:val="20"/>
                <w:szCs w:val="20"/>
                <w:lang w:eastAsia="lt-LT"/>
              </w:rPr>
              <w:t xml:space="preserve">Pavadinimas </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14:paraId="6B9E7510" w14:textId="77777777" w:rsidR="00EA1F81" w:rsidRPr="009D3B23" w:rsidRDefault="00EA1F81" w:rsidP="00EA1F81">
            <w:pPr>
              <w:ind w:firstLine="0"/>
              <w:jc w:val="center"/>
              <w:rPr>
                <w:rFonts w:eastAsia="Times New Roman" w:cs="Arial"/>
                <w:b/>
                <w:bCs/>
                <w:color w:val="000000"/>
                <w:sz w:val="20"/>
                <w:szCs w:val="20"/>
                <w:lang w:eastAsia="lt-LT"/>
              </w:rPr>
            </w:pPr>
            <w:r w:rsidRPr="009D3B23">
              <w:rPr>
                <w:rFonts w:eastAsia="Times New Roman" w:cs="Arial"/>
                <w:b/>
                <w:bCs/>
                <w:color w:val="000000"/>
                <w:sz w:val="20"/>
                <w:szCs w:val="20"/>
                <w:lang w:eastAsia="lt-LT"/>
              </w:rPr>
              <w:t>Kiekis, vnt.</w:t>
            </w:r>
          </w:p>
        </w:tc>
      </w:tr>
      <w:tr w:rsidR="00EA1F81" w:rsidRPr="009D3B23" w14:paraId="3901E71D" w14:textId="77777777" w:rsidTr="00EA1F81">
        <w:trPr>
          <w:trHeight w:val="255"/>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12D084" w14:textId="77777777" w:rsidR="00EA1F81" w:rsidRPr="009D3B23" w:rsidRDefault="00EA1F81" w:rsidP="00EA1F81">
            <w:pPr>
              <w:ind w:firstLine="0"/>
              <w:jc w:val="center"/>
              <w:rPr>
                <w:rFonts w:eastAsia="Times New Roman" w:cs="Arial"/>
                <w:b/>
                <w:bCs/>
                <w:color w:val="000000"/>
                <w:sz w:val="20"/>
                <w:szCs w:val="20"/>
                <w:lang w:eastAsia="lt-LT"/>
              </w:rPr>
            </w:pPr>
            <w:r w:rsidRPr="009D3B23">
              <w:rPr>
                <w:rFonts w:eastAsia="Times New Roman" w:cs="Arial"/>
                <w:b/>
                <w:bCs/>
                <w:color w:val="000000"/>
                <w:sz w:val="20"/>
                <w:szCs w:val="20"/>
                <w:lang w:eastAsia="lt-LT"/>
              </w:rPr>
              <w:t>1</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CD5F612" w14:textId="77777777" w:rsidR="00EA1F81" w:rsidRPr="009D3B23" w:rsidRDefault="00EA1F81" w:rsidP="00EA1F81">
            <w:pPr>
              <w:ind w:firstLine="0"/>
              <w:jc w:val="center"/>
              <w:rPr>
                <w:rFonts w:eastAsia="Times New Roman" w:cs="Arial"/>
                <w:b/>
                <w:bCs/>
                <w:color w:val="000000"/>
                <w:sz w:val="20"/>
                <w:szCs w:val="20"/>
                <w:lang w:eastAsia="lt-LT"/>
              </w:rPr>
            </w:pPr>
            <w:r w:rsidRPr="009D3B23">
              <w:rPr>
                <w:rFonts w:eastAsia="Times New Roman" w:cs="Arial"/>
                <w:b/>
                <w:bCs/>
                <w:color w:val="000000"/>
                <w:sz w:val="20"/>
                <w:szCs w:val="20"/>
                <w:lang w:eastAsia="lt-LT"/>
              </w:rPr>
              <w:t>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74E117D" w14:textId="77777777" w:rsidR="00EA1F81" w:rsidRPr="009D3B23" w:rsidRDefault="00EA1F81" w:rsidP="00EA1F81">
            <w:pPr>
              <w:ind w:firstLine="0"/>
              <w:jc w:val="center"/>
              <w:rPr>
                <w:rFonts w:eastAsia="Times New Roman" w:cs="Arial"/>
                <w:b/>
                <w:bCs/>
                <w:color w:val="000000"/>
                <w:sz w:val="20"/>
                <w:szCs w:val="20"/>
                <w:lang w:eastAsia="lt-LT"/>
              </w:rPr>
            </w:pPr>
            <w:r w:rsidRPr="009D3B23">
              <w:rPr>
                <w:rFonts w:eastAsia="Times New Roman" w:cs="Arial"/>
                <w:b/>
                <w:bCs/>
                <w:color w:val="000000"/>
                <w:sz w:val="20"/>
                <w:szCs w:val="20"/>
                <w:lang w:eastAsia="lt-LT"/>
              </w:rPr>
              <w:t>3</w:t>
            </w:r>
          </w:p>
        </w:tc>
      </w:tr>
      <w:tr w:rsidR="00EA1F81" w:rsidRPr="009D3B23" w14:paraId="05098E80" w14:textId="77777777" w:rsidTr="00EA1F81">
        <w:trPr>
          <w:trHeight w:val="255"/>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190C234C" w14:textId="77777777" w:rsidR="00EA1F81" w:rsidRPr="009D3B23" w:rsidRDefault="00EA1F81" w:rsidP="00EA1F81">
            <w:pPr>
              <w:numPr>
                <w:ilvl w:val="0"/>
                <w:numId w:val="38"/>
              </w:numPr>
              <w:tabs>
                <w:tab w:val="left" w:pos="306"/>
              </w:tabs>
              <w:ind w:left="731" w:hanging="556"/>
              <w:contextualSpacing/>
              <w:jc w:val="center"/>
              <w:rPr>
                <w:rFonts w:eastAsia="Times New Roman" w:cs="Arial"/>
                <w:bCs/>
                <w:color w:val="000000"/>
                <w:sz w:val="20"/>
                <w:szCs w:val="20"/>
                <w:lang w:eastAsia="lt-LT"/>
              </w:rPr>
            </w:pPr>
          </w:p>
        </w:tc>
        <w:tc>
          <w:tcPr>
            <w:tcW w:w="7371" w:type="dxa"/>
            <w:tcBorders>
              <w:top w:val="single" w:sz="4" w:space="0" w:color="auto"/>
              <w:left w:val="nil"/>
              <w:bottom w:val="single" w:sz="4" w:space="0" w:color="auto"/>
              <w:right w:val="single" w:sz="4" w:space="0" w:color="auto"/>
            </w:tcBorders>
            <w:shd w:val="clear" w:color="auto" w:fill="auto"/>
            <w:vAlign w:val="center"/>
          </w:tcPr>
          <w:p w14:paraId="01B2D356" w14:textId="5C081E82" w:rsidR="00EA1F81" w:rsidRPr="009D3B23" w:rsidRDefault="00EA1F81" w:rsidP="00332878">
            <w:pPr>
              <w:ind w:firstLine="0"/>
              <w:rPr>
                <w:rFonts w:eastAsia="Times New Roman" w:cs="Arial"/>
                <w:bCs/>
                <w:color w:val="000000"/>
                <w:sz w:val="20"/>
                <w:szCs w:val="20"/>
                <w:lang w:eastAsia="lt-LT"/>
              </w:rPr>
            </w:pPr>
            <w:r w:rsidRPr="009D3B23">
              <w:rPr>
                <w:rFonts w:eastAsia="Times New Roman" w:cs="Arial"/>
                <w:bCs/>
                <w:color w:val="000000"/>
                <w:sz w:val="20"/>
                <w:szCs w:val="20"/>
                <w:lang w:eastAsia="lt-LT"/>
              </w:rPr>
              <w:t xml:space="preserve">Microsoft </w:t>
            </w:r>
            <w:proofErr w:type="spellStart"/>
            <w:r w:rsidRPr="009D3B23">
              <w:rPr>
                <w:rFonts w:eastAsia="Times New Roman" w:cs="Arial"/>
                <w:bCs/>
                <w:color w:val="000000"/>
                <w:sz w:val="20"/>
                <w:szCs w:val="20"/>
                <w:lang w:eastAsia="lt-LT"/>
              </w:rPr>
              <w:t>Secure</w:t>
            </w:r>
            <w:proofErr w:type="spellEnd"/>
            <w:r w:rsidRPr="009D3B23">
              <w:rPr>
                <w:rFonts w:eastAsia="Times New Roman" w:cs="Arial"/>
                <w:bCs/>
                <w:color w:val="000000"/>
                <w:sz w:val="20"/>
                <w:szCs w:val="20"/>
                <w:lang w:eastAsia="lt-LT"/>
              </w:rPr>
              <w:t xml:space="preserve"> </w:t>
            </w:r>
            <w:proofErr w:type="spellStart"/>
            <w:r w:rsidRPr="009D3B23">
              <w:rPr>
                <w:rFonts w:eastAsia="Times New Roman" w:cs="Arial"/>
                <w:bCs/>
                <w:color w:val="000000"/>
                <w:sz w:val="20"/>
                <w:szCs w:val="20"/>
                <w:lang w:eastAsia="lt-LT"/>
              </w:rPr>
              <w:t>Productive</w:t>
            </w:r>
            <w:proofErr w:type="spellEnd"/>
            <w:r w:rsidRPr="009D3B23">
              <w:rPr>
                <w:rFonts w:eastAsia="Times New Roman" w:cs="Arial"/>
                <w:bCs/>
                <w:color w:val="000000"/>
                <w:sz w:val="20"/>
                <w:szCs w:val="20"/>
                <w:lang w:eastAsia="lt-LT"/>
              </w:rPr>
              <w:t xml:space="preserve"> </w:t>
            </w:r>
            <w:proofErr w:type="spellStart"/>
            <w:r w:rsidRPr="009D3B23">
              <w:rPr>
                <w:rFonts w:eastAsia="Times New Roman" w:cs="Arial"/>
                <w:bCs/>
                <w:color w:val="000000"/>
                <w:sz w:val="20"/>
                <w:szCs w:val="20"/>
                <w:lang w:eastAsia="lt-LT"/>
              </w:rPr>
              <w:t>Enterprise</w:t>
            </w:r>
            <w:proofErr w:type="spellEnd"/>
            <w:r w:rsidRPr="009D3B23">
              <w:rPr>
                <w:rFonts w:eastAsia="Times New Roman" w:cs="Arial"/>
                <w:bCs/>
                <w:color w:val="000000"/>
                <w:sz w:val="20"/>
                <w:szCs w:val="20"/>
                <w:lang w:eastAsia="lt-LT"/>
              </w:rPr>
              <w:t xml:space="preserve"> E3 (naujausia gamintojo paskelbta versija)</w:t>
            </w:r>
            <w:r w:rsidR="007E04BA" w:rsidRPr="009D3B23">
              <w:rPr>
                <w:rFonts w:eastAsia="Times New Roman" w:cs="Arial"/>
                <w:bCs/>
                <w:color w:val="000000"/>
                <w:sz w:val="20"/>
                <w:szCs w:val="20"/>
                <w:lang w:eastAsia="lt-LT"/>
              </w:rPr>
              <w:t xml:space="preserve"> licencij</w:t>
            </w:r>
            <w:r w:rsidR="00332878" w:rsidRPr="009D3B23">
              <w:rPr>
                <w:rFonts w:eastAsia="Times New Roman" w:cs="Arial"/>
                <w:bCs/>
                <w:color w:val="000000"/>
                <w:sz w:val="20"/>
                <w:szCs w:val="20"/>
                <w:lang w:eastAsia="lt-LT"/>
              </w:rPr>
              <w:t>ų paketas</w:t>
            </w:r>
            <w:r w:rsidR="007E04BA" w:rsidRPr="009D3B23">
              <w:rPr>
                <w:rFonts w:eastAsia="Times New Roman" w:cs="Arial"/>
                <w:bCs/>
                <w:color w:val="000000"/>
                <w:sz w:val="20"/>
                <w:szCs w:val="20"/>
                <w:lang w:eastAsia="lt-LT"/>
              </w:rPr>
              <w:t xml:space="preserve"> </w:t>
            </w:r>
            <w:r w:rsidRPr="009D3B23">
              <w:rPr>
                <w:rFonts w:eastAsia="Times New Roman" w:cs="Arial"/>
                <w:bCs/>
                <w:color w:val="000000"/>
                <w:sz w:val="20"/>
                <w:szCs w:val="20"/>
                <w:lang w:eastAsia="lt-LT"/>
              </w:rPr>
              <w:t xml:space="preserve"> </w:t>
            </w:r>
            <w:r w:rsidR="007E04BA" w:rsidRPr="009D3B23">
              <w:rPr>
                <w:rFonts w:eastAsia="Times New Roman" w:cs="Arial"/>
                <w:bCs/>
                <w:color w:val="000000"/>
                <w:sz w:val="20"/>
                <w:szCs w:val="20"/>
                <w:lang w:eastAsia="lt-LT"/>
              </w:rPr>
              <w:t>arba lygiavertės programinės įrangos licencij</w:t>
            </w:r>
            <w:r w:rsidR="00332878" w:rsidRPr="009D3B23">
              <w:rPr>
                <w:rFonts w:eastAsia="Times New Roman" w:cs="Arial"/>
                <w:bCs/>
                <w:color w:val="000000"/>
                <w:sz w:val="20"/>
                <w:szCs w:val="20"/>
                <w:lang w:eastAsia="lt-LT"/>
              </w:rPr>
              <w:t>ų paketas</w:t>
            </w:r>
            <w:r w:rsidR="007E04BA" w:rsidRPr="009D3B23">
              <w:rPr>
                <w:rFonts w:eastAsia="Times New Roman" w:cs="Arial"/>
                <w:bCs/>
                <w:color w:val="000000"/>
                <w:sz w:val="20"/>
                <w:szCs w:val="20"/>
                <w:lang w:eastAsia="lt-LT"/>
              </w:rPr>
              <w:t xml:space="preserve">. </w:t>
            </w:r>
          </w:p>
        </w:tc>
        <w:tc>
          <w:tcPr>
            <w:tcW w:w="1417" w:type="dxa"/>
            <w:tcBorders>
              <w:top w:val="single" w:sz="4" w:space="0" w:color="auto"/>
              <w:left w:val="nil"/>
              <w:bottom w:val="single" w:sz="4" w:space="0" w:color="auto"/>
              <w:right w:val="single" w:sz="4" w:space="0" w:color="auto"/>
            </w:tcBorders>
            <w:shd w:val="clear" w:color="auto" w:fill="auto"/>
            <w:vAlign w:val="center"/>
          </w:tcPr>
          <w:p w14:paraId="44622A9C" w14:textId="77777777" w:rsidR="00EA1F81" w:rsidRPr="009D3B23" w:rsidRDefault="00EA1F81" w:rsidP="00EA1F81">
            <w:pPr>
              <w:ind w:firstLine="0"/>
              <w:jc w:val="center"/>
              <w:rPr>
                <w:rFonts w:eastAsia="Times New Roman" w:cs="Arial"/>
                <w:bCs/>
                <w:color w:val="000000"/>
                <w:sz w:val="20"/>
                <w:szCs w:val="20"/>
                <w:lang w:eastAsia="lt-LT"/>
              </w:rPr>
            </w:pPr>
            <w:r w:rsidRPr="009D3B23">
              <w:rPr>
                <w:rFonts w:eastAsia="Times New Roman" w:cs="Arial"/>
                <w:bCs/>
                <w:color w:val="000000"/>
                <w:sz w:val="20"/>
                <w:szCs w:val="20"/>
                <w:lang w:eastAsia="lt-LT"/>
              </w:rPr>
              <w:t>2920</w:t>
            </w:r>
          </w:p>
        </w:tc>
      </w:tr>
      <w:tr w:rsidR="00EA1F81" w:rsidRPr="009D3B23" w14:paraId="5359C174" w14:textId="77777777" w:rsidTr="00EA1F81">
        <w:trPr>
          <w:trHeight w:val="255"/>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5AAC773A" w14:textId="77777777" w:rsidR="00EA1F81" w:rsidRPr="009D3B23" w:rsidRDefault="00EA1F81" w:rsidP="00EA1F81">
            <w:pPr>
              <w:numPr>
                <w:ilvl w:val="0"/>
                <w:numId w:val="38"/>
              </w:numPr>
              <w:tabs>
                <w:tab w:val="left" w:pos="306"/>
              </w:tabs>
              <w:ind w:left="731" w:hanging="556"/>
              <w:contextualSpacing/>
              <w:jc w:val="center"/>
              <w:rPr>
                <w:rFonts w:eastAsia="Times New Roman" w:cs="Arial"/>
                <w:bCs/>
                <w:color w:val="000000"/>
                <w:sz w:val="20"/>
                <w:szCs w:val="20"/>
                <w:lang w:eastAsia="lt-LT"/>
              </w:rPr>
            </w:pPr>
          </w:p>
        </w:tc>
        <w:tc>
          <w:tcPr>
            <w:tcW w:w="7371" w:type="dxa"/>
            <w:tcBorders>
              <w:top w:val="single" w:sz="4" w:space="0" w:color="auto"/>
              <w:left w:val="nil"/>
              <w:bottom w:val="single" w:sz="4" w:space="0" w:color="auto"/>
              <w:right w:val="single" w:sz="4" w:space="0" w:color="auto"/>
            </w:tcBorders>
            <w:shd w:val="clear" w:color="auto" w:fill="auto"/>
            <w:vAlign w:val="center"/>
          </w:tcPr>
          <w:p w14:paraId="2566C4CA" w14:textId="7F67EF8A" w:rsidR="00EA1F81" w:rsidRPr="009D3B23" w:rsidRDefault="00EA1F81" w:rsidP="00EA1F81">
            <w:pPr>
              <w:ind w:firstLine="0"/>
              <w:rPr>
                <w:rFonts w:eastAsia="Times New Roman" w:cs="Arial"/>
                <w:bCs/>
                <w:color w:val="000000"/>
                <w:sz w:val="20"/>
                <w:szCs w:val="20"/>
                <w:lang w:eastAsia="lt-LT"/>
              </w:rPr>
            </w:pPr>
            <w:r w:rsidRPr="009D3B23">
              <w:rPr>
                <w:rFonts w:eastAsia="Times New Roman" w:cs="Arial"/>
                <w:bCs/>
                <w:color w:val="000000"/>
                <w:sz w:val="20"/>
                <w:szCs w:val="20"/>
                <w:lang w:eastAsia="lt-LT"/>
              </w:rPr>
              <w:t xml:space="preserve">Microsoft Windows </w:t>
            </w:r>
            <w:proofErr w:type="spellStart"/>
            <w:r w:rsidRPr="009D3B23">
              <w:rPr>
                <w:rFonts w:eastAsia="Times New Roman" w:cs="Arial"/>
                <w:bCs/>
                <w:color w:val="000000"/>
                <w:sz w:val="20"/>
                <w:szCs w:val="20"/>
                <w:lang w:eastAsia="lt-LT"/>
              </w:rPr>
              <w:t>Enterprise</w:t>
            </w:r>
            <w:proofErr w:type="spellEnd"/>
            <w:r w:rsidRPr="009D3B23">
              <w:rPr>
                <w:rFonts w:eastAsia="Times New Roman" w:cs="Arial"/>
                <w:bCs/>
                <w:color w:val="000000"/>
                <w:sz w:val="20"/>
                <w:szCs w:val="20"/>
                <w:lang w:eastAsia="lt-LT"/>
              </w:rPr>
              <w:t xml:space="preserve"> </w:t>
            </w:r>
            <w:proofErr w:type="spellStart"/>
            <w:r w:rsidRPr="009D3B23">
              <w:rPr>
                <w:rFonts w:eastAsia="Times New Roman" w:cs="Arial"/>
                <w:bCs/>
                <w:color w:val="000000"/>
                <w:sz w:val="20"/>
                <w:szCs w:val="20"/>
                <w:lang w:eastAsia="lt-LT"/>
              </w:rPr>
              <w:t>Upgrade</w:t>
            </w:r>
            <w:proofErr w:type="spellEnd"/>
            <w:r w:rsidRPr="009D3B23">
              <w:rPr>
                <w:rFonts w:eastAsia="Times New Roman" w:cs="Arial"/>
                <w:bCs/>
                <w:color w:val="000000"/>
                <w:sz w:val="20"/>
                <w:szCs w:val="20"/>
                <w:lang w:eastAsia="lt-LT"/>
              </w:rPr>
              <w:t xml:space="preserve"> E3 (naujausia gamintojo paskelbta versija) licencija</w:t>
            </w:r>
            <w:r w:rsidR="007E04BA" w:rsidRPr="009D3B23">
              <w:rPr>
                <w:rFonts w:eastAsia="Times New Roman" w:cs="Arial"/>
                <w:bCs/>
                <w:color w:val="000000"/>
                <w:sz w:val="20"/>
                <w:szCs w:val="20"/>
                <w:lang w:eastAsia="lt-LT"/>
              </w:rPr>
              <w:t xml:space="preserve"> arba lygiavertės programinės įrangos licencija</w:t>
            </w:r>
            <w:r w:rsidRPr="009D3B23">
              <w:rPr>
                <w:rFonts w:eastAsia="Times New Roman" w:cs="Arial"/>
                <w:bCs/>
                <w:color w:val="000000"/>
                <w:sz w:val="20"/>
                <w:szCs w:val="20"/>
                <w:lang w:eastAsia="lt-LT"/>
              </w:rPr>
              <w:t>.</w:t>
            </w:r>
          </w:p>
        </w:tc>
        <w:tc>
          <w:tcPr>
            <w:tcW w:w="1417" w:type="dxa"/>
            <w:tcBorders>
              <w:top w:val="single" w:sz="4" w:space="0" w:color="auto"/>
              <w:left w:val="nil"/>
              <w:bottom w:val="single" w:sz="4" w:space="0" w:color="auto"/>
              <w:right w:val="single" w:sz="4" w:space="0" w:color="auto"/>
            </w:tcBorders>
            <w:shd w:val="clear" w:color="auto" w:fill="auto"/>
            <w:vAlign w:val="center"/>
          </w:tcPr>
          <w:p w14:paraId="72982F41" w14:textId="77777777" w:rsidR="00EA1F81" w:rsidRPr="009D3B23" w:rsidRDefault="00EA1F81" w:rsidP="00EA1F81">
            <w:pPr>
              <w:ind w:firstLine="0"/>
              <w:jc w:val="center"/>
              <w:rPr>
                <w:rFonts w:eastAsia="Times New Roman" w:cs="Arial"/>
                <w:bCs/>
                <w:color w:val="000000"/>
                <w:sz w:val="20"/>
                <w:szCs w:val="20"/>
                <w:lang w:eastAsia="lt-LT"/>
              </w:rPr>
            </w:pPr>
            <w:r w:rsidRPr="009D3B23">
              <w:rPr>
                <w:rFonts w:eastAsia="Times New Roman" w:cs="Arial"/>
                <w:bCs/>
                <w:color w:val="000000"/>
                <w:sz w:val="20"/>
                <w:szCs w:val="20"/>
                <w:lang w:eastAsia="lt-LT"/>
              </w:rPr>
              <w:t>685</w:t>
            </w:r>
          </w:p>
        </w:tc>
      </w:tr>
      <w:tr w:rsidR="00EA1F81" w:rsidRPr="009D3B23" w14:paraId="22180A17" w14:textId="77777777" w:rsidTr="00EA1F81">
        <w:trPr>
          <w:trHeight w:val="255"/>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355F6E43" w14:textId="77777777" w:rsidR="00EA1F81" w:rsidRPr="009D3B23" w:rsidRDefault="00EA1F81" w:rsidP="00EA1F81">
            <w:pPr>
              <w:numPr>
                <w:ilvl w:val="0"/>
                <w:numId w:val="38"/>
              </w:numPr>
              <w:tabs>
                <w:tab w:val="left" w:pos="306"/>
              </w:tabs>
              <w:ind w:left="731" w:hanging="556"/>
              <w:contextualSpacing/>
              <w:jc w:val="center"/>
              <w:rPr>
                <w:rFonts w:eastAsia="Times New Roman" w:cs="Arial"/>
                <w:bCs/>
                <w:color w:val="000000"/>
                <w:sz w:val="20"/>
                <w:szCs w:val="20"/>
                <w:lang w:eastAsia="lt-LT"/>
              </w:rPr>
            </w:pPr>
          </w:p>
        </w:tc>
        <w:tc>
          <w:tcPr>
            <w:tcW w:w="7371" w:type="dxa"/>
            <w:tcBorders>
              <w:top w:val="single" w:sz="4" w:space="0" w:color="auto"/>
              <w:left w:val="nil"/>
              <w:bottom w:val="single" w:sz="4" w:space="0" w:color="auto"/>
              <w:right w:val="single" w:sz="4" w:space="0" w:color="auto"/>
            </w:tcBorders>
            <w:shd w:val="clear" w:color="auto" w:fill="auto"/>
            <w:vAlign w:val="center"/>
          </w:tcPr>
          <w:p w14:paraId="2915C221" w14:textId="09602734" w:rsidR="00EA1F81" w:rsidRPr="009D3B23" w:rsidRDefault="00EA1F81" w:rsidP="00EA1F81">
            <w:pPr>
              <w:ind w:firstLine="0"/>
              <w:rPr>
                <w:rFonts w:eastAsia="Times New Roman" w:cs="Arial"/>
                <w:bCs/>
                <w:color w:val="000000"/>
                <w:sz w:val="20"/>
                <w:szCs w:val="20"/>
                <w:lang w:eastAsia="lt-LT"/>
              </w:rPr>
            </w:pPr>
            <w:r w:rsidRPr="009D3B23">
              <w:rPr>
                <w:rFonts w:eastAsia="Times New Roman" w:cs="Arial"/>
                <w:bCs/>
                <w:color w:val="000000"/>
                <w:sz w:val="20"/>
                <w:szCs w:val="20"/>
                <w:lang w:eastAsia="lt-LT"/>
              </w:rPr>
              <w:t xml:space="preserve">Microsoft Office Professional </w:t>
            </w:r>
            <w:proofErr w:type="spellStart"/>
            <w:r w:rsidRPr="009D3B23">
              <w:rPr>
                <w:rFonts w:eastAsia="Times New Roman" w:cs="Arial"/>
                <w:bCs/>
                <w:color w:val="000000"/>
                <w:sz w:val="20"/>
                <w:szCs w:val="20"/>
                <w:lang w:eastAsia="lt-LT"/>
              </w:rPr>
              <w:t>Plus</w:t>
            </w:r>
            <w:proofErr w:type="spellEnd"/>
            <w:r w:rsidRPr="009D3B23">
              <w:rPr>
                <w:rFonts w:eastAsia="Times New Roman" w:cs="Arial"/>
                <w:bCs/>
                <w:color w:val="000000"/>
                <w:sz w:val="20"/>
                <w:szCs w:val="20"/>
                <w:lang w:eastAsia="lt-LT"/>
              </w:rPr>
              <w:t xml:space="preserve"> biuro programų paketo  (naujausia gamintojo paskelbta versija) licencija</w:t>
            </w:r>
            <w:r w:rsidR="007E04BA" w:rsidRPr="009D3B23">
              <w:rPr>
                <w:rFonts w:eastAsia="Times New Roman" w:cs="Arial"/>
                <w:bCs/>
                <w:color w:val="000000"/>
                <w:sz w:val="20"/>
                <w:szCs w:val="20"/>
                <w:lang w:eastAsia="lt-LT"/>
              </w:rPr>
              <w:t xml:space="preserve"> arba lygiavertės programinės įrangos licencija</w:t>
            </w:r>
            <w:r w:rsidRPr="009D3B23">
              <w:rPr>
                <w:rFonts w:eastAsia="Times New Roman" w:cs="Arial"/>
                <w:bCs/>
                <w:color w:val="000000"/>
                <w:sz w:val="20"/>
                <w:szCs w:val="20"/>
                <w:lang w:eastAsia="lt-LT"/>
              </w:rPr>
              <w:t>.</w:t>
            </w:r>
          </w:p>
        </w:tc>
        <w:tc>
          <w:tcPr>
            <w:tcW w:w="1417" w:type="dxa"/>
            <w:tcBorders>
              <w:top w:val="single" w:sz="4" w:space="0" w:color="auto"/>
              <w:left w:val="nil"/>
              <w:bottom w:val="single" w:sz="4" w:space="0" w:color="auto"/>
              <w:right w:val="single" w:sz="4" w:space="0" w:color="auto"/>
            </w:tcBorders>
            <w:shd w:val="clear" w:color="auto" w:fill="auto"/>
            <w:vAlign w:val="center"/>
          </w:tcPr>
          <w:p w14:paraId="42C531E6" w14:textId="77777777" w:rsidR="00EA1F81" w:rsidRPr="009D3B23" w:rsidRDefault="00EA1F81" w:rsidP="00EA1F81">
            <w:pPr>
              <w:ind w:firstLine="0"/>
              <w:jc w:val="center"/>
              <w:rPr>
                <w:rFonts w:eastAsia="Times New Roman" w:cs="Arial"/>
                <w:bCs/>
                <w:color w:val="000000"/>
                <w:sz w:val="20"/>
                <w:szCs w:val="20"/>
                <w:lang w:eastAsia="lt-LT"/>
              </w:rPr>
            </w:pPr>
            <w:r w:rsidRPr="009D3B23">
              <w:rPr>
                <w:rFonts w:eastAsia="Times New Roman" w:cs="Arial"/>
                <w:bCs/>
                <w:color w:val="000000"/>
                <w:sz w:val="20"/>
                <w:szCs w:val="20"/>
                <w:lang w:eastAsia="lt-LT"/>
              </w:rPr>
              <w:t>685</w:t>
            </w:r>
          </w:p>
        </w:tc>
      </w:tr>
      <w:tr w:rsidR="00EA1F81" w:rsidRPr="009D3B23" w14:paraId="1D1BC529" w14:textId="77777777" w:rsidTr="004370CA">
        <w:trPr>
          <w:trHeight w:val="671"/>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0F47DD6A" w14:textId="77777777" w:rsidR="00EA1F81" w:rsidRPr="009D3B23" w:rsidRDefault="00EA1F81" w:rsidP="00EA1F81">
            <w:pPr>
              <w:numPr>
                <w:ilvl w:val="0"/>
                <w:numId w:val="38"/>
              </w:numPr>
              <w:tabs>
                <w:tab w:val="left" w:pos="306"/>
              </w:tabs>
              <w:ind w:left="731" w:hanging="556"/>
              <w:contextualSpacing/>
              <w:jc w:val="center"/>
              <w:rPr>
                <w:rFonts w:eastAsia="Times New Roman" w:cs="Arial"/>
                <w:bCs/>
                <w:color w:val="000000"/>
                <w:sz w:val="20"/>
                <w:szCs w:val="20"/>
                <w:lang w:eastAsia="lt-LT"/>
              </w:rPr>
            </w:pPr>
          </w:p>
        </w:tc>
        <w:tc>
          <w:tcPr>
            <w:tcW w:w="7371" w:type="dxa"/>
            <w:tcBorders>
              <w:top w:val="single" w:sz="4" w:space="0" w:color="auto"/>
              <w:left w:val="nil"/>
              <w:bottom w:val="single" w:sz="4" w:space="0" w:color="auto"/>
              <w:right w:val="single" w:sz="4" w:space="0" w:color="auto"/>
            </w:tcBorders>
            <w:shd w:val="clear" w:color="auto" w:fill="auto"/>
            <w:vAlign w:val="center"/>
          </w:tcPr>
          <w:p w14:paraId="5305E2CE" w14:textId="6445549B" w:rsidR="00EA1F81" w:rsidRPr="009D3B23" w:rsidRDefault="00EA1F81" w:rsidP="007E04BA">
            <w:pPr>
              <w:ind w:firstLine="0"/>
              <w:rPr>
                <w:rFonts w:eastAsia="Times New Roman" w:cs="Arial"/>
                <w:bCs/>
                <w:color w:val="000000"/>
                <w:sz w:val="20"/>
                <w:szCs w:val="20"/>
                <w:lang w:eastAsia="lt-LT"/>
              </w:rPr>
            </w:pPr>
            <w:r w:rsidRPr="009D3B23">
              <w:rPr>
                <w:rFonts w:eastAsia="Times New Roman" w:cs="Arial"/>
                <w:bCs/>
                <w:color w:val="000000"/>
                <w:sz w:val="20"/>
                <w:szCs w:val="20"/>
                <w:lang w:eastAsia="lt-LT"/>
              </w:rPr>
              <w:t xml:space="preserve">Microsoft </w:t>
            </w:r>
            <w:proofErr w:type="spellStart"/>
            <w:r w:rsidRPr="009D3B23">
              <w:rPr>
                <w:rFonts w:eastAsia="Times New Roman" w:cs="Arial"/>
                <w:bCs/>
                <w:color w:val="000000"/>
                <w:sz w:val="20"/>
                <w:szCs w:val="20"/>
                <w:lang w:eastAsia="lt-LT"/>
              </w:rPr>
              <w:t>Core</w:t>
            </w:r>
            <w:proofErr w:type="spellEnd"/>
            <w:r w:rsidRPr="009D3B23">
              <w:rPr>
                <w:rFonts w:eastAsia="Times New Roman" w:cs="Arial"/>
                <w:bCs/>
                <w:color w:val="000000"/>
                <w:sz w:val="20"/>
                <w:szCs w:val="20"/>
                <w:lang w:eastAsia="lt-LT"/>
              </w:rPr>
              <w:t xml:space="preserve"> CAL </w:t>
            </w:r>
            <w:r w:rsidR="007E04BA" w:rsidRPr="009D3B23">
              <w:rPr>
                <w:rFonts w:eastAsia="Times New Roman" w:cs="Arial"/>
                <w:bCs/>
                <w:color w:val="000000"/>
                <w:sz w:val="20"/>
                <w:szCs w:val="20"/>
                <w:lang w:eastAsia="lt-LT"/>
              </w:rPr>
              <w:t xml:space="preserve">licencijų jungimuisi prie serverių </w:t>
            </w:r>
            <w:r w:rsidRPr="009D3B23">
              <w:rPr>
                <w:rFonts w:eastAsia="Times New Roman" w:cs="Arial"/>
                <w:bCs/>
                <w:color w:val="000000"/>
                <w:sz w:val="20"/>
                <w:szCs w:val="20"/>
                <w:lang w:eastAsia="lt-LT"/>
              </w:rPr>
              <w:t xml:space="preserve">(naujausia gamintojo paskelbta versija) </w:t>
            </w:r>
            <w:r w:rsidR="007E04BA" w:rsidRPr="009D3B23">
              <w:rPr>
                <w:rFonts w:eastAsia="Times New Roman" w:cs="Arial"/>
                <w:bCs/>
                <w:color w:val="000000"/>
                <w:sz w:val="20"/>
                <w:szCs w:val="20"/>
                <w:lang w:eastAsia="lt-LT"/>
              </w:rPr>
              <w:t xml:space="preserve">licencija arba </w:t>
            </w:r>
            <w:proofErr w:type="spellStart"/>
            <w:r w:rsidR="007E04BA" w:rsidRPr="009D3B23">
              <w:rPr>
                <w:rFonts w:eastAsia="Times New Roman" w:cs="Arial"/>
                <w:bCs/>
                <w:color w:val="000000"/>
                <w:sz w:val="20"/>
                <w:szCs w:val="20"/>
                <w:lang w:eastAsia="lt-LT"/>
              </w:rPr>
              <w:t>arba</w:t>
            </w:r>
            <w:proofErr w:type="spellEnd"/>
            <w:r w:rsidR="007E04BA" w:rsidRPr="009D3B23">
              <w:rPr>
                <w:rFonts w:eastAsia="Times New Roman" w:cs="Arial"/>
                <w:bCs/>
                <w:color w:val="000000"/>
                <w:sz w:val="20"/>
                <w:szCs w:val="20"/>
                <w:lang w:eastAsia="lt-LT"/>
              </w:rPr>
              <w:t xml:space="preserve"> lygiavertės programinės įrangos licencija </w:t>
            </w:r>
            <w:r w:rsidRPr="009D3B23">
              <w:rPr>
                <w:rFonts w:eastAsia="Times New Roman" w:cs="Arial"/>
                <w:bCs/>
                <w:color w:val="000000"/>
                <w:sz w:val="20"/>
                <w:szCs w:val="20"/>
                <w:lang w:eastAsia="lt-LT"/>
              </w:rPr>
              <w:t>.</w:t>
            </w:r>
          </w:p>
        </w:tc>
        <w:tc>
          <w:tcPr>
            <w:tcW w:w="1417" w:type="dxa"/>
            <w:tcBorders>
              <w:top w:val="single" w:sz="4" w:space="0" w:color="auto"/>
              <w:left w:val="nil"/>
              <w:bottom w:val="single" w:sz="4" w:space="0" w:color="auto"/>
              <w:right w:val="single" w:sz="4" w:space="0" w:color="auto"/>
            </w:tcBorders>
            <w:shd w:val="clear" w:color="auto" w:fill="auto"/>
            <w:vAlign w:val="center"/>
          </w:tcPr>
          <w:p w14:paraId="23DAD4A0" w14:textId="77777777" w:rsidR="00EA1F81" w:rsidRPr="009D3B23" w:rsidRDefault="00EA1F81" w:rsidP="00EA1F81">
            <w:pPr>
              <w:ind w:firstLine="0"/>
              <w:jc w:val="center"/>
              <w:rPr>
                <w:rFonts w:eastAsia="Times New Roman" w:cs="Arial"/>
                <w:bCs/>
                <w:color w:val="000000"/>
                <w:sz w:val="20"/>
                <w:szCs w:val="20"/>
                <w:lang w:eastAsia="lt-LT"/>
              </w:rPr>
            </w:pPr>
            <w:r w:rsidRPr="009D3B23">
              <w:rPr>
                <w:rFonts w:eastAsia="Times New Roman" w:cs="Arial"/>
                <w:bCs/>
                <w:color w:val="000000"/>
                <w:sz w:val="20"/>
                <w:szCs w:val="20"/>
                <w:lang w:eastAsia="lt-LT"/>
              </w:rPr>
              <w:t>685</w:t>
            </w:r>
          </w:p>
        </w:tc>
      </w:tr>
      <w:tr w:rsidR="00EA1F81" w:rsidRPr="009D3B23" w14:paraId="3AA0D6BC" w14:textId="77777777" w:rsidTr="00EA1F81">
        <w:trPr>
          <w:trHeight w:val="499"/>
        </w:trPr>
        <w:tc>
          <w:tcPr>
            <w:tcW w:w="983" w:type="dxa"/>
            <w:tcBorders>
              <w:top w:val="nil"/>
              <w:left w:val="single" w:sz="4" w:space="0" w:color="auto"/>
              <w:bottom w:val="single" w:sz="4" w:space="0" w:color="auto"/>
              <w:right w:val="single" w:sz="4" w:space="0" w:color="auto"/>
            </w:tcBorders>
            <w:shd w:val="clear" w:color="auto" w:fill="auto"/>
            <w:vAlign w:val="center"/>
          </w:tcPr>
          <w:p w14:paraId="4D6770DD" w14:textId="77777777" w:rsidR="00EA1F81" w:rsidRPr="009D3B23" w:rsidRDefault="00EA1F81" w:rsidP="00EA1F81">
            <w:pPr>
              <w:numPr>
                <w:ilvl w:val="0"/>
                <w:numId w:val="38"/>
              </w:numPr>
              <w:tabs>
                <w:tab w:val="left" w:pos="306"/>
              </w:tabs>
              <w:ind w:left="731" w:hanging="556"/>
              <w:contextualSpacing/>
              <w:jc w:val="center"/>
              <w:rPr>
                <w:rFonts w:eastAsia="Times New Roman" w:cs="Arial"/>
                <w:color w:val="000000"/>
                <w:sz w:val="20"/>
                <w:szCs w:val="20"/>
                <w:lang w:eastAsia="lt-LT"/>
              </w:rPr>
            </w:pPr>
          </w:p>
        </w:tc>
        <w:tc>
          <w:tcPr>
            <w:tcW w:w="7371" w:type="dxa"/>
            <w:tcBorders>
              <w:top w:val="nil"/>
              <w:left w:val="nil"/>
              <w:bottom w:val="single" w:sz="4" w:space="0" w:color="auto"/>
              <w:right w:val="single" w:sz="4" w:space="0" w:color="auto"/>
            </w:tcBorders>
            <w:shd w:val="clear" w:color="auto" w:fill="auto"/>
            <w:vAlign w:val="center"/>
            <w:hideMark/>
          </w:tcPr>
          <w:p w14:paraId="1461A641" w14:textId="34EE6278" w:rsidR="00EA1F81" w:rsidRPr="009D3B23" w:rsidRDefault="00EA1F81" w:rsidP="00F83984">
            <w:pPr>
              <w:ind w:firstLine="0"/>
              <w:jc w:val="both"/>
              <w:rPr>
                <w:rFonts w:eastAsia="Times New Roman" w:cs="Arial"/>
                <w:color w:val="000000"/>
                <w:sz w:val="20"/>
                <w:szCs w:val="20"/>
                <w:lang w:eastAsia="lt-LT"/>
              </w:rPr>
            </w:pPr>
            <w:r w:rsidRPr="009D3B23">
              <w:rPr>
                <w:rFonts w:eastAsia="Times New Roman" w:cs="Arial"/>
                <w:color w:val="000000"/>
                <w:sz w:val="20"/>
                <w:szCs w:val="20"/>
                <w:lang w:eastAsia="lt-LT"/>
              </w:rPr>
              <w:t xml:space="preserve">Microsoft MSDN </w:t>
            </w:r>
            <w:proofErr w:type="spellStart"/>
            <w:r w:rsidRPr="009D3B23">
              <w:rPr>
                <w:rFonts w:eastAsia="Times New Roman" w:cs="Arial"/>
                <w:color w:val="000000"/>
                <w:sz w:val="20"/>
                <w:szCs w:val="20"/>
                <w:lang w:eastAsia="lt-LT"/>
              </w:rPr>
              <w:t>Platforms</w:t>
            </w:r>
            <w:proofErr w:type="spellEnd"/>
            <w:r w:rsidRPr="009D3B23">
              <w:rPr>
                <w:rFonts w:eastAsia="Times New Roman" w:cs="Arial"/>
                <w:color w:val="000000"/>
                <w:sz w:val="20"/>
                <w:szCs w:val="20"/>
                <w:lang w:eastAsia="lt-LT"/>
              </w:rPr>
              <w:t xml:space="preserve"> (naujausia gamintojo paskelbta versija) licencijų paketas</w:t>
            </w:r>
            <w:r w:rsidR="007E04BA" w:rsidRPr="009D3B23">
              <w:rPr>
                <w:rFonts w:eastAsia="Times New Roman" w:cs="Arial"/>
                <w:color w:val="000000"/>
                <w:sz w:val="20"/>
                <w:szCs w:val="20"/>
                <w:lang w:eastAsia="lt-LT"/>
              </w:rPr>
              <w:t xml:space="preserve"> </w:t>
            </w:r>
            <w:r w:rsidR="007E04BA" w:rsidRPr="009D3B23">
              <w:rPr>
                <w:rFonts w:eastAsia="Times New Roman" w:cs="Arial"/>
                <w:bCs/>
                <w:color w:val="000000"/>
                <w:sz w:val="20"/>
                <w:szCs w:val="20"/>
                <w:lang w:eastAsia="lt-LT"/>
              </w:rPr>
              <w:t>arba lygiavertės programinės įrangos licencij</w:t>
            </w:r>
            <w:r w:rsidR="00F83984" w:rsidRPr="009D3B23">
              <w:rPr>
                <w:rFonts w:eastAsia="Times New Roman" w:cs="Arial"/>
                <w:bCs/>
                <w:color w:val="000000"/>
                <w:sz w:val="20"/>
                <w:szCs w:val="20"/>
                <w:lang w:eastAsia="lt-LT"/>
              </w:rPr>
              <w:t>ų paketas</w:t>
            </w:r>
            <w:r w:rsidRPr="009D3B23">
              <w:rPr>
                <w:rFonts w:eastAsia="Times New Roman" w:cs="Arial"/>
                <w:color w:val="000000"/>
                <w:sz w:val="20"/>
                <w:szCs w:val="20"/>
                <w:lang w:eastAsia="lt-LT"/>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14:paraId="0133C889" w14:textId="77777777" w:rsidR="00EA1F81" w:rsidRPr="009D3B23" w:rsidRDefault="00EA1F81" w:rsidP="00EA1F81">
            <w:pPr>
              <w:ind w:firstLine="0"/>
              <w:jc w:val="center"/>
              <w:rPr>
                <w:rFonts w:eastAsia="Times New Roman" w:cs="Arial"/>
                <w:color w:val="000000"/>
                <w:sz w:val="20"/>
                <w:szCs w:val="20"/>
                <w:lang w:eastAsia="lt-LT"/>
              </w:rPr>
            </w:pPr>
            <w:r w:rsidRPr="009D3B23">
              <w:rPr>
                <w:rFonts w:eastAsia="Times New Roman" w:cs="Arial"/>
                <w:color w:val="000000"/>
                <w:sz w:val="20"/>
                <w:szCs w:val="20"/>
                <w:lang w:eastAsia="lt-LT"/>
              </w:rPr>
              <w:t>35</w:t>
            </w:r>
          </w:p>
        </w:tc>
      </w:tr>
      <w:tr w:rsidR="00EA1F81" w:rsidRPr="009D3B23" w14:paraId="3DA4F8EE" w14:textId="77777777" w:rsidTr="00EA1F81">
        <w:trPr>
          <w:trHeight w:val="499"/>
        </w:trPr>
        <w:tc>
          <w:tcPr>
            <w:tcW w:w="983" w:type="dxa"/>
            <w:tcBorders>
              <w:top w:val="nil"/>
              <w:left w:val="single" w:sz="4" w:space="0" w:color="auto"/>
              <w:bottom w:val="single" w:sz="4" w:space="0" w:color="auto"/>
              <w:right w:val="single" w:sz="4" w:space="0" w:color="auto"/>
            </w:tcBorders>
            <w:shd w:val="clear" w:color="auto" w:fill="auto"/>
            <w:vAlign w:val="center"/>
          </w:tcPr>
          <w:p w14:paraId="475AAF28" w14:textId="77777777" w:rsidR="00EA1F81" w:rsidRPr="009D3B23" w:rsidRDefault="00EA1F81" w:rsidP="00EA1F81">
            <w:pPr>
              <w:numPr>
                <w:ilvl w:val="0"/>
                <w:numId w:val="38"/>
              </w:numPr>
              <w:tabs>
                <w:tab w:val="left" w:pos="306"/>
              </w:tabs>
              <w:ind w:left="731" w:hanging="556"/>
              <w:contextualSpacing/>
              <w:jc w:val="center"/>
              <w:rPr>
                <w:rFonts w:eastAsia="Times New Roman" w:cs="Arial"/>
                <w:color w:val="000000"/>
                <w:sz w:val="20"/>
                <w:szCs w:val="20"/>
                <w:lang w:eastAsia="lt-LT"/>
              </w:rPr>
            </w:pPr>
          </w:p>
        </w:tc>
        <w:tc>
          <w:tcPr>
            <w:tcW w:w="7371" w:type="dxa"/>
            <w:tcBorders>
              <w:top w:val="nil"/>
              <w:left w:val="nil"/>
              <w:bottom w:val="single" w:sz="4" w:space="0" w:color="auto"/>
              <w:right w:val="single" w:sz="4" w:space="0" w:color="auto"/>
            </w:tcBorders>
            <w:shd w:val="clear" w:color="000000" w:fill="FFFFFF"/>
            <w:vAlign w:val="center"/>
            <w:hideMark/>
          </w:tcPr>
          <w:p w14:paraId="7CFE740F" w14:textId="7B65BEC6" w:rsidR="00EA1F81" w:rsidRPr="009D3B23" w:rsidRDefault="00EA1F81" w:rsidP="00EA1F81">
            <w:pPr>
              <w:ind w:firstLine="0"/>
              <w:jc w:val="both"/>
              <w:rPr>
                <w:rFonts w:eastAsia="Times New Roman" w:cs="Arial"/>
                <w:color w:val="000000"/>
                <w:sz w:val="20"/>
                <w:szCs w:val="20"/>
                <w:lang w:eastAsia="lt-LT"/>
              </w:rPr>
            </w:pPr>
            <w:r w:rsidRPr="009D3B23">
              <w:rPr>
                <w:rFonts w:eastAsia="Times New Roman" w:cs="Arial"/>
                <w:color w:val="000000"/>
                <w:sz w:val="20"/>
                <w:szCs w:val="20"/>
                <w:lang w:eastAsia="lt-LT"/>
              </w:rPr>
              <w:t>Microsoft Exchange Server Standard Edition (naujausia gamintojo paskelbta versija) licencija</w:t>
            </w:r>
            <w:r w:rsidR="00F83984" w:rsidRPr="009D3B23">
              <w:rPr>
                <w:rFonts w:eastAsia="Times New Roman" w:cs="Arial"/>
                <w:color w:val="000000"/>
                <w:sz w:val="20"/>
                <w:szCs w:val="20"/>
                <w:lang w:eastAsia="lt-LT"/>
              </w:rPr>
              <w:t xml:space="preserve"> </w:t>
            </w:r>
            <w:r w:rsidR="00F83984" w:rsidRPr="009D3B23">
              <w:rPr>
                <w:rFonts w:eastAsia="Times New Roman" w:cs="Arial"/>
                <w:bCs/>
                <w:color w:val="000000"/>
                <w:sz w:val="20"/>
                <w:szCs w:val="20"/>
                <w:lang w:eastAsia="lt-LT"/>
              </w:rPr>
              <w:t>arba lygiavertės programinės įrangos licencija</w:t>
            </w:r>
            <w:r w:rsidRPr="009D3B23">
              <w:rPr>
                <w:rFonts w:eastAsia="Times New Roman" w:cs="Arial"/>
                <w:color w:val="000000"/>
                <w:sz w:val="20"/>
                <w:szCs w:val="20"/>
                <w:lang w:eastAsia="lt-LT"/>
              </w:rPr>
              <w:t>.</w:t>
            </w:r>
          </w:p>
        </w:tc>
        <w:tc>
          <w:tcPr>
            <w:tcW w:w="1417" w:type="dxa"/>
            <w:tcBorders>
              <w:top w:val="nil"/>
              <w:left w:val="nil"/>
              <w:bottom w:val="single" w:sz="4" w:space="0" w:color="auto"/>
              <w:right w:val="single" w:sz="4" w:space="0" w:color="auto"/>
            </w:tcBorders>
            <w:shd w:val="clear" w:color="auto" w:fill="auto"/>
            <w:noWrap/>
            <w:vAlign w:val="center"/>
            <w:hideMark/>
          </w:tcPr>
          <w:p w14:paraId="48B75E2E" w14:textId="77777777" w:rsidR="00EA1F81" w:rsidRPr="009D3B23" w:rsidRDefault="00EA1F81" w:rsidP="00EA1F81">
            <w:pPr>
              <w:ind w:firstLine="0"/>
              <w:jc w:val="center"/>
              <w:rPr>
                <w:rFonts w:eastAsia="Times New Roman" w:cs="Arial"/>
                <w:color w:val="000000"/>
                <w:sz w:val="20"/>
                <w:szCs w:val="20"/>
                <w:lang w:eastAsia="lt-LT"/>
              </w:rPr>
            </w:pPr>
            <w:r w:rsidRPr="009D3B23">
              <w:rPr>
                <w:rFonts w:eastAsia="Times New Roman" w:cs="Arial"/>
                <w:color w:val="000000"/>
                <w:sz w:val="20"/>
                <w:szCs w:val="20"/>
                <w:lang w:eastAsia="lt-LT"/>
              </w:rPr>
              <w:t>2</w:t>
            </w:r>
          </w:p>
        </w:tc>
      </w:tr>
      <w:tr w:rsidR="00EA1F81" w:rsidRPr="009D3B23" w14:paraId="66EF550C" w14:textId="77777777" w:rsidTr="00EA1F81">
        <w:trPr>
          <w:trHeight w:val="499"/>
        </w:trPr>
        <w:tc>
          <w:tcPr>
            <w:tcW w:w="983" w:type="dxa"/>
            <w:tcBorders>
              <w:top w:val="nil"/>
              <w:left w:val="single" w:sz="4" w:space="0" w:color="auto"/>
              <w:bottom w:val="single" w:sz="4" w:space="0" w:color="auto"/>
              <w:right w:val="single" w:sz="4" w:space="0" w:color="auto"/>
            </w:tcBorders>
            <w:shd w:val="clear" w:color="auto" w:fill="auto"/>
            <w:vAlign w:val="center"/>
          </w:tcPr>
          <w:p w14:paraId="7CEEA3B7" w14:textId="77777777" w:rsidR="00EA1F81" w:rsidRPr="009D3B23" w:rsidRDefault="00EA1F81" w:rsidP="00EA1F81">
            <w:pPr>
              <w:numPr>
                <w:ilvl w:val="0"/>
                <w:numId w:val="38"/>
              </w:numPr>
              <w:tabs>
                <w:tab w:val="left" w:pos="306"/>
              </w:tabs>
              <w:ind w:left="731" w:hanging="556"/>
              <w:contextualSpacing/>
              <w:jc w:val="center"/>
              <w:rPr>
                <w:rFonts w:eastAsia="Times New Roman" w:cs="Arial"/>
                <w:color w:val="000000"/>
                <w:sz w:val="20"/>
                <w:szCs w:val="20"/>
                <w:lang w:eastAsia="lt-LT"/>
              </w:rPr>
            </w:pPr>
          </w:p>
        </w:tc>
        <w:tc>
          <w:tcPr>
            <w:tcW w:w="7371" w:type="dxa"/>
            <w:tcBorders>
              <w:top w:val="nil"/>
              <w:left w:val="nil"/>
              <w:bottom w:val="single" w:sz="4" w:space="0" w:color="auto"/>
              <w:right w:val="single" w:sz="4" w:space="0" w:color="auto"/>
            </w:tcBorders>
            <w:shd w:val="clear" w:color="000000" w:fill="FFFFFF"/>
            <w:vAlign w:val="center"/>
            <w:hideMark/>
          </w:tcPr>
          <w:p w14:paraId="6A0B9AD7" w14:textId="31E7445B" w:rsidR="00EA1F81" w:rsidRPr="009D3B23" w:rsidRDefault="00EA1F81" w:rsidP="00EA1F81">
            <w:pPr>
              <w:ind w:firstLine="0"/>
              <w:jc w:val="both"/>
              <w:rPr>
                <w:rFonts w:eastAsia="Times New Roman" w:cs="Arial"/>
                <w:color w:val="000000"/>
                <w:sz w:val="20"/>
                <w:szCs w:val="20"/>
                <w:lang w:eastAsia="lt-LT"/>
              </w:rPr>
            </w:pPr>
            <w:r w:rsidRPr="009D3B23">
              <w:rPr>
                <w:rFonts w:eastAsia="Times New Roman" w:cs="Arial"/>
                <w:color w:val="000000"/>
                <w:sz w:val="20"/>
                <w:szCs w:val="20"/>
                <w:lang w:eastAsia="lt-LT"/>
              </w:rPr>
              <w:t xml:space="preserve">Microsoft Exchange Server </w:t>
            </w:r>
            <w:proofErr w:type="spellStart"/>
            <w:r w:rsidRPr="009D3B23">
              <w:rPr>
                <w:rFonts w:eastAsia="Times New Roman" w:cs="Arial"/>
                <w:color w:val="000000"/>
                <w:sz w:val="20"/>
                <w:szCs w:val="20"/>
                <w:lang w:eastAsia="lt-LT"/>
              </w:rPr>
              <w:t>Enterprise</w:t>
            </w:r>
            <w:proofErr w:type="spellEnd"/>
            <w:r w:rsidRPr="009D3B23">
              <w:rPr>
                <w:rFonts w:eastAsia="Times New Roman" w:cs="Arial"/>
                <w:color w:val="000000"/>
                <w:sz w:val="20"/>
                <w:szCs w:val="20"/>
                <w:lang w:eastAsia="lt-LT"/>
              </w:rPr>
              <w:t xml:space="preserve"> Edition (naujausia gamintojo paskelbta versija) licencija</w:t>
            </w:r>
            <w:r w:rsidR="00F83984" w:rsidRPr="009D3B23">
              <w:rPr>
                <w:rFonts w:eastAsia="Times New Roman" w:cs="Arial"/>
                <w:color w:val="000000"/>
                <w:sz w:val="20"/>
                <w:szCs w:val="20"/>
                <w:lang w:eastAsia="lt-LT"/>
              </w:rPr>
              <w:t xml:space="preserve"> </w:t>
            </w:r>
            <w:r w:rsidR="00F83984" w:rsidRPr="009D3B23">
              <w:rPr>
                <w:rFonts w:eastAsia="Times New Roman" w:cs="Arial"/>
                <w:bCs/>
                <w:color w:val="000000"/>
                <w:sz w:val="20"/>
                <w:szCs w:val="20"/>
                <w:lang w:eastAsia="lt-LT"/>
              </w:rPr>
              <w:t>arba lygiavertės programinės įrangos licencija</w:t>
            </w:r>
            <w:r w:rsidRPr="009D3B23">
              <w:rPr>
                <w:rFonts w:eastAsia="Times New Roman" w:cs="Arial"/>
                <w:color w:val="000000"/>
                <w:sz w:val="20"/>
                <w:szCs w:val="20"/>
                <w:lang w:eastAsia="lt-LT"/>
              </w:rPr>
              <w:t>.</w:t>
            </w:r>
          </w:p>
        </w:tc>
        <w:tc>
          <w:tcPr>
            <w:tcW w:w="1417" w:type="dxa"/>
            <w:tcBorders>
              <w:top w:val="nil"/>
              <w:left w:val="nil"/>
              <w:bottom w:val="single" w:sz="4" w:space="0" w:color="auto"/>
              <w:right w:val="single" w:sz="4" w:space="0" w:color="auto"/>
            </w:tcBorders>
            <w:shd w:val="clear" w:color="auto" w:fill="auto"/>
            <w:noWrap/>
            <w:vAlign w:val="center"/>
            <w:hideMark/>
          </w:tcPr>
          <w:p w14:paraId="5A401195" w14:textId="77777777" w:rsidR="00EA1F81" w:rsidRPr="009D3B23" w:rsidRDefault="00EA1F81" w:rsidP="00EA1F81">
            <w:pPr>
              <w:ind w:firstLine="0"/>
              <w:jc w:val="center"/>
              <w:rPr>
                <w:rFonts w:eastAsia="Times New Roman" w:cs="Arial"/>
                <w:color w:val="000000"/>
                <w:sz w:val="20"/>
                <w:szCs w:val="20"/>
                <w:lang w:eastAsia="lt-LT"/>
              </w:rPr>
            </w:pPr>
            <w:r w:rsidRPr="009D3B23">
              <w:rPr>
                <w:rFonts w:eastAsia="Times New Roman" w:cs="Arial"/>
                <w:color w:val="000000"/>
                <w:sz w:val="20"/>
                <w:szCs w:val="20"/>
                <w:lang w:eastAsia="lt-LT"/>
              </w:rPr>
              <w:t>2</w:t>
            </w:r>
          </w:p>
        </w:tc>
      </w:tr>
      <w:tr w:rsidR="00EA1F81" w:rsidRPr="009D3B23" w14:paraId="06B4E505" w14:textId="77777777" w:rsidTr="00EA1F81">
        <w:trPr>
          <w:trHeight w:val="499"/>
        </w:trPr>
        <w:tc>
          <w:tcPr>
            <w:tcW w:w="983" w:type="dxa"/>
            <w:tcBorders>
              <w:top w:val="nil"/>
              <w:left w:val="single" w:sz="4" w:space="0" w:color="auto"/>
              <w:bottom w:val="single" w:sz="4" w:space="0" w:color="auto"/>
              <w:right w:val="single" w:sz="4" w:space="0" w:color="auto"/>
            </w:tcBorders>
            <w:shd w:val="clear" w:color="auto" w:fill="auto"/>
            <w:vAlign w:val="center"/>
          </w:tcPr>
          <w:p w14:paraId="069E97FC" w14:textId="77777777" w:rsidR="00EA1F81" w:rsidRPr="009D3B23" w:rsidRDefault="00EA1F81" w:rsidP="00EA1F81">
            <w:pPr>
              <w:numPr>
                <w:ilvl w:val="0"/>
                <w:numId w:val="38"/>
              </w:numPr>
              <w:tabs>
                <w:tab w:val="left" w:pos="306"/>
              </w:tabs>
              <w:ind w:left="731" w:hanging="556"/>
              <w:contextualSpacing/>
              <w:jc w:val="center"/>
              <w:rPr>
                <w:rFonts w:eastAsia="Times New Roman" w:cs="Arial"/>
                <w:color w:val="000000"/>
                <w:sz w:val="20"/>
                <w:szCs w:val="20"/>
                <w:lang w:eastAsia="lt-LT"/>
              </w:rPr>
            </w:pPr>
          </w:p>
        </w:tc>
        <w:tc>
          <w:tcPr>
            <w:tcW w:w="7371" w:type="dxa"/>
            <w:tcBorders>
              <w:top w:val="nil"/>
              <w:left w:val="nil"/>
              <w:bottom w:val="single" w:sz="4" w:space="0" w:color="auto"/>
              <w:right w:val="single" w:sz="4" w:space="0" w:color="auto"/>
            </w:tcBorders>
            <w:shd w:val="clear" w:color="auto" w:fill="auto"/>
            <w:vAlign w:val="center"/>
            <w:hideMark/>
          </w:tcPr>
          <w:p w14:paraId="0D39643C" w14:textId="44F2EB15" w:rsidR="00EA1F81" w:rsidRPr="009D3B23" w:rsidRDefault="00EA1F81" w:rsidP="00EA1F81">
            <w:pPr>
              <w:ind w:firstLine="0"/>
              <w:jc w:val="both"/>
              <w:rPr>
                <w:rFonts w:eastAsia="Times New Roman" w:cs="Arial"/>
                <w:color w:val="000000"/>
                <w:sz w:val="20"/>
                <w:szCs w:val="20"/>
                <w:lang w:eastAsia="lt-LT"/>
              </w:rPr>
            </w:pPr>
            <w:r w:rsidRPr="009D3B23">
              <w:rPr>
                <w:rFonts w:eastAsia="Times New Roman" w:cs="Arial"/>
                <w:color w:val="000000"/>
                <w:sz w:val="20"/>
                <w:szCs w:val="20"/>
                <w:lang w:eastAsia="lt-LT"/>
              </w:rPr>
              <w:t>Microsoft Visio Standard (naujausia gamintojo paskelbta versija) licencija</w:t>
            </w:r>
            <w:r w:rsidR="00F83984" w:rsidRPr="009D3B23">
              <w:rPr>
                <w:rFonts w:eastAsia="Times New Roman" w:cs="Arial"/>
                <w:color w:val="000000"/>
                <w:sz w:val="20"/>
                <w:szCs w:val="20"/>
                <w:lang w:eastAsia="lt-LT"/>
              </w:rPr>
              <w:t xml:space="preserve"> </w:t>
            </w:r>
            <w:r w:rsidR="00F83984" w:rsidRPr="009D3B23">
              <w:rPr>
                <w:rFonts w:eastAsia="Times New Roman" w:cs="Arial"/>
                <w:bCs/>
                <w:color w:val="000000"/>
                <w:sz w:val="20"/>
                <w:szCs w:val="20"/>
                <w:lang w:eastAsia="lt-LT"/>
              </w:rPr>
              <w:t>arba lygiavertės programinės įrangos licencija</w:t>
            </w:r>
            <w:r w:rsidRPr="009D3B23">
              <w:rPr>
                <w:rFonts w:eastAsia="Times New Roman" w:cs="Arial"/>
                <w:color w:val="000000"/>
                <w:sz w:val="20"/>
                <w:szCs w:val="20"/>
                <w:lang w:eastAsia="lt-LT"/>
              </w:rPr>
              <w:t>.</w:t>
            </w:r>
          </w:p>
        </w:tc>
        <w:tc>
          <w:tcPr>
            <w:tcW w:w="1417" w:type="dxa"/>
            <w:tcBorders>
              <w:top w:val="nil"/>
              <w:left w:val="nil"/>
              <w:bottom w:val="single" w:sz="4" w:space="0" w:color="auto"/>
              <w:right w:val="single" w:sz="4" w:space="0" w:color="auto"/>
            </w:tcBorders>
            <w:shd w:val="clear" w:color="auto" w:fill="auto"/>
            <w:noWrap/>
            <w:vAlign w:val="center"/>
            <w:hideMark/>
          </w:tcPr>
          <w:p w14:paraId="6DC7026C" w14:textId="36555778" w:rsidR="00EA1F81" w:rsidRPr="009D3B23" w:rsidRDefault="0099278B" w:rsidP="00EA1F81">
            <w:pPr>
              <w:ind w:firstLine="0"/>
              <w:jc w:val="center"/>
              <w:rPr>
                <w:rFonts w:eastAsia="Times New Roman" w:cs="Arial"/>
                <w:color w:val="000000"/>
                <w:sz w:val="20"/>
                <w:szCs w:val="20"/>
                <w:lang w:eastAsia="lt-LT"/>
              </w:rPr>
            </w:pPr>
            <w:r w:rsidRPr="009D3B23">
              <w:rPr>
                <w:rFonts w:eastAsia="Times New Roman" w:cs="Arial"/>
                <w:color w:val="000000"/>
                <w:sz w:val="20"/>
                <w:szCs w:val="20"/>
                <w:lang w:eastAsia="lt-LT"/>
              </w:rPr>
              <w:t>183</w:t>
            </w:r>
          </w:p>
        </w:tc>
      </w:tr>
      <w:tr w:rsidR="00EA1F81" w:rsidRPr="009D3B23" w14:paraId="42E1505D" w14:textId="77777777" w:rsidTr="00EA1F81">
        <w:trPr>
          <w:trHeight w:val="499"/>
        </w:trPr>
        <w:tc>
          <w:tcPr>
            <w:tcW w:w="983" w:type="dxa"/>
            <w:tcBorders>
              <w:top w:val="nil"/>
              <w:left w:val="single" w:sz="4" w:space="0" w:color="auto"/>
              <w:bottom w:val="single" w:sz="4" w:space="0" w:color="auto"/>
              <w:right w:val="single" w:sz="4" w:space="0" w:color="auto"/>
            </w:tcBorders>
            <w:shd w:val="clear" w:color="auto" w:fill="auto"/>
            <w:vAlign w:val="center"/>
          </w:tcPr>
          <w:p w14:paraId="64C2A6FD" w14:textId="77777777" w:rsidR="00EA1F81" w:rsidRPr="009D3B23" w:rsidRDefault="00EA1F81" w:rsidP="00EA1F81">
            <w:pPr>
              <w:numPr>
                <w:ilvl w:val="0"/>
                <w:numId w:val="38"/>
              </w:numPr>
              <w:tabs>
                <w:tab w:val="left" w:pos="306"/>
              </w:tabs>
              <w:ind w:left="731" w:hanging="556"/>
              <w:contextualSpacing/>
              <w:jc w:val="center"/>
              <w:rPr>
                <w:rFonts w:eastAsia="Times New Roman" w:cs="Arial"/>
                <w:color w:val="000000"/>
                <w:sz w:val="20"/>
                <w:szCs w:val="20"/>
                <w:lang w:eastAsia="lt-LT"/>
              </w:rPr>
            </w:pPr>
          </w:p>
        </w:tc>
        <w:tc>
          <w:tcPr>
            <w:tcW w:w="7371" w:type="dxa"/>
            <w:tcBorders>
              <w:top w:val="nil"/>
              <w:left w:val="nil"/>
              <w:bottom w:val="single" w:sz="4" w:space="0" w:color="auto"/>
              <w:right w:val="single" w:sz="4" w:space="0" w:color="auto"/>
            </w:tcBorders>
            <w:shd w:val="clear" w:color="auto" w:fill="auto"/>
            <w:vAlign w:val="center"/>
            <w:hideMark/>
          </w:tcPr>
          <w:p w14:paraId="1A8D1E44" w14:textId="1DB1A266" w:rsidR="00EA1F81" w:rsidRPr="009D3B23" w:rsidRDefault="00EA1F81" w:rsidP="00EA1F81">
            <w:pPr>
              <w:ind w:firstLine="0"/>
              <w:jc w:val="both"/>
              <w:rPr>
                <w:rFonts w:eastAsia="Times New Roman" w:cs="Arial"/>
                <w:color w:val="000000"/>
                <w:sz w:val="20"/>
                <w:szCs w:val="20"/>
                <w:lang w:eastAsia="lt-LT"/>
              </w:rPr>
            </w:pPr>
            <w:r w:rsidRPr="009D3B23">
              <w:rPr>
                <w:rFonts w:eastAsia="Times New Roman" w:cs="Arial"/>
                <w:color w:val="000000"/>
                <w:sz w:val="20"/>
                <w:szCs w:val="20"/>
                <w:lang w:eastAsia="lt-LT"/>
              </w:rPr>
              <w:t>Microsoft Visio Professional (naujausia gamintojo paskelbta versija) licencija</w:t>
            </w:r>
            <w:r w:rsidR="00F83984" w:rsidRPr="009D3B23">
              <w:rPr>
                <w:rFonts w:eastAsia="Times New Roman" w:cs="Arial"/>
                <w:color w:val="000000"/>
                <w:sz w:val="20"/>
                <w:szCs w:val="20"/>
                <w:lang w:eastAsia="lt-LT"/>
              </w:rPr>
              <w:t xml:space="preserve"> </w:t>
            </w:r>
            <w:r w:rsidR="00F83984" w:rsidRPr="009D3B23">
              <w:rPr>
                <w:rFonts w:eastAsia="Times New Roman" w:cs="Arial"/>
                <w:bCs/>
                <w:color w:val="000000"/>
                <w:sz w:val="20"/>
                <w:szCs w:val="20"/>
                <w:lang w:eastAsia="lt-LT"/>
              </w:rPr>
              <w:t>arba lygiavertės programinės įrangos licencija</w:t>
            </w:r>
            <w:r w:rsidRPr="009D3B23">
              <w:rPr>
                <w:rFonts w:eastAsia="Times New Roman" w:cs="Arial"/>
                <w:color w:val="000000"/>
                <w:sz w:val="20"/>
                <w:szCs w:val="20"/>
                <w:lang w:eastAsia="lt-LT"/>
              </w:rPr>
              <w:t>.</w:t>
            </w:r>
          </w:p>
        </w:tc>
        <w:tc>
          <w:tcPr>
            <w:tcW w:w="1417" w:type="dxa"/>
            <w:tcBorders>
              <w:top w:val="nil"/>
              <w:left w:val="nil"/>
              <w:bottom w:val="single" w:sz="4" w:space="0" w:color="auto"/>
              <w:right w:val="single" w:sz="4" w:space="0" w:color="auto"/>
            </w:tcBorders>
            <w:shd w:val="clear" w:color="auto" w:fill="auto"/>
            <w:noWrap/>
            <w:vAlign w:val="center"/>
            <w:hideMark/>
          </w:tcPr>
          <w:p w14:paraId="32CECED3" w14:textId="03095743" w:rsidR="00EA1F81" w:rsidRPr="009D3B23" w:rsidRDefault="0099278B" w:rsidP="00EA1F81">
            <w:pPr>
              <w:ind w:firstLine="0"/>
              <w:jc w:val="center"/>
              <w:rPr>
                <w:rFonts w:eastAsia="Times New Roman" w:cs="Arial"/>
                <w:color w:val="000000"/>
                <w:sz w:val="20"/>
                <w:szCs w:val="20"/>
                <w:lang w:eastAsia="lt-LT"/>
              </w:rPr>
            </w:pPr>
            <w:r w:rsidRPr="009D3B23">
              <w:rPr>
                <w:rFonts w:eastAsia="Times New Roman" w:cs="Arial"/>
                <w:color w:val="000000"/>
                <w:sz w:val="20"/>
                <w:szCs w:val="20"/>
                <w:lang w:eastAsia="lt-LT"/>
              </w:rPr>
              <w:t>37</w:t>
            </w:r>
          </w:p>
        </w:tc>
      </w:tr>
      <w:tr w:rsidR="00EA1F81" w:rsidRPr="009D3B23" w14:paraId="654F1DDD" w14:textId="77777777" w:rsidTr="00EA1F81">
        <w:trPr>
          <w:trHeight w:val="499"/>
        </w:trPr>
        <w:tc>
          <w:tcPr>
            <w:tcW w:w="983" w:type="dxa"/>
            <w:tcBorders>
              <w:top w:val="nil"/>
              <w:left w:val="single" w:sz="4" w:space="0" w:color="auto"/>
              <w:bottom w:val="single" w:sz="4" w:space="0" w:color="auto"/>
              <w:right w:val="single" w:sz="4" w:space="0" w:color="auto"/>
            </w:tcBorders>
            <w:shd w:val="clear" w:color="auto" w:fill="auto"/>
            <w:vAlign w:val="center"/>
          </w:tcPr>
          <w:p w14:paraId="58D4E636" w14:textId="77777777" w:rsidR="00EA1F81" w:rsidRPr="009D3B23" w:rsidRDefault="00EA1F81" w:rsidP="00EA1F81">
            <w:pPr>
              <w:numPr>
                <w:ilvl w:val="0"/>
                <w:numId w:val="38"/>
              </w:numPr>
              <w:tabs>
                <w:tab w:val="left" w:pos="306"/>
              </w:tabs>
              <w:ind w:left="731" w:hanging="556"/>
              <w:contextualSpacing/>
              <w:jc w:val="center"/>
              <w:rPr>
                <w:rFonts w:eastAsia="Times New Roman" w:cs="Arial"/>
                <w:color w:val="000000"/>
                <w:sz w:val="20"/>
                <w:szCs w:val="20"/>
                <w:lang w:eastAsia="lt-LT"/>
              </w:rPr>
            </w:pPr>
          </w:p>
        </w:tc>
        <w:tc>
          <w:tcPr>
            <w:tcW w:w="7371" w:type="dxa"/>
            <w:tcBorders>
              <w:top w:val="nil"/>
              <w:left w:val="nil"/>
              <w:bottom w:val="single" w:sz="4" w:space="0" w:color="auto"/>
              <w:right w:val="single" w:sz="4" w:space="0" w:color="auto"/>
            </w:tcBorders>
            <w:shd w:val="clear" w:color="000000" w:fill="FFFFFF"/>
            <w:vAlign w:val="center"/>
            <w:hideMark/>
          </w:tcPr>
          <w:p w14:paraId="7A908B11" w14:textId="42AFEBE3" w:rsidR="00EA1F81" w:rsidRPr="009D3B23" w:rsidRDefault="00EA1F81" w:rsidP="00EA1F81">
            <w:pPr>
              <w:ind w:firstLine="0"/>
              <w:jc w:val="both"/>
              <w:rPr>
                <w:rFonts w:eastAsia="Times New Roman" w:cs="Arial"/>
                <w:color w:val="000000"/>
                <w:sz w:val="20"/>
                <w:szCs w:val="20"/>
                <w:lang w:eastAsia="lt-LT"/>
              </w:rPr>
            </w:pPr>
            <w:r w:rsidRPr="009D3B23">
              <w:rPr>
                <w:rFonts w:eastAsia="Times New Roman" w:cs="Arial"/>
                <w:color w:val="000000"/>
                <w:sz w:val="20"/>
                <w:szCs w:val="20"/>
                <w:lang w:eastAsia="lt-LT"/>
              </w:rPr>
              <w:t xml:space="preserve">Microsoft Skype </w:t>
            </w:r>
            <w:proofErr w:type="spellStart"/>
            <w:r w:rsidRPr="009D3B23">
              <w:rPr>
                <w:rFonts w:eastAsia="Times New Roman" w:cs="Arial"/>
                <w:color w:val="000000"/>
                <w:sz w:val="20"/>
                <w:szCs w:val="20"/>
                <w:lang w:eastAsia="lt-LT"/>
              </w:rPr>
              <w:t>for</w:t>
            </w:r>
            <w:proofErr w:type="spellEnd"/>
            <w:r w:rsidRPr="009D3B23">
              <w:rPr>
                <w:rFonts w:eastAsia="Times New Roman" w:cs="Arial"/>
                <w:color w:val="000000"/>
                <w:sz w:val="20"/>
                <w:szCs w:val="20"/>
                <w:lang w:eastAsia="lt-LT"/>
              </w:rPr>
              <w:t xml:space="preserve"> </w:t>
            </w:r>
            <w:proofErr w:type="spellStart"/>
            <w:r w:rsidRPr="009D3B23">
              <w:rPr>
                <w:rFonts w:eastAsia="Times New Roman" w:cs="Arial"/>
                <w:color w:val="000000"/>
                <w:sz w:val="20"/>
                <w:szCs w:val="20"/>
                <w:lang w:eastAsia="lt-LT"/>
              </w:rPr>
              <w:t>Business</w:t>
            </w:r>
            <w:proofErr w:type="spellEnd"/>
            <w:r w:rsidRPr="009D3B23">
              <w:rPr>
                <w:rFonts w:eastAsia="Times New Roman" w:cs="Arial"/>
                <w:color w:val="000000"/>
                <w:sz w:val="20"/>
                <w:szCs w:val="20"/>
                <w:lang w:eastAsia="lt-LT"/>
              </w:rPr>
              <w:t xml:space="preserve"> Server (naujausia gamintojo paskelbta versija) licencija</w:t>
            </w:r>
            <w:r w:rsidR="00F83984" w:rsidRPr="009D3B23">
              <w:rPr>
                <w:rFonts w:eastAsia="Times New Roman" w:cs="Arial"/>
                <w:bCs/>
                <w:color w:val="000000"/>
                <w:sz w:val="20"/>
                <w:szCs w:val="20"/>
                <w:lang w:eastAsia="lt-LT"/>
              </w:rPr>
              <w:t xml:space="preserve"> arba lygiavertės programinės įrangos licencija</w:t>
            </w:r>
            <w:r w:rsidRPr="009D3B23">
              <w:rPr>
                <w:rFonts w:eastAsia="Times New Roman" w:cs="Arial"/>
                <w:color w:val="000000"/>
                <w:sz w:val="20"/>
                <w:szCs w:val="20"/>
                <w:lang w:eastAsia="lt-LT"/>
              </w:rPr>
              <w:t>.</w:t>
            </w:r>
          </w:p>
        </w:tc>
        <w:tc>
          <w:tcPr>
            <w:tcW w:w="1417" w:type="dxa"/>
            <w:tcBorders>
              <w:top w:val="nil"/>
              <w:left w:val="nil"/>
              <w:bottom w:val="single" w:sz="4" w:space="0" w:color="auto"/>
              <w:right w:val="single" w:sz="4" w:space="0" w:color="auto"/>
            </w:tcBorders>
            <w:shd w:val="clear" w:color="auto" w:fill="auto"/>
            <w:noWrap/>
            <w:vAlign w:val="center"/>
            <w:hideMark/>
          </w:tcPr>
          <w:p w14:paraId="16340922" w14:textId="77777777" w:rsidR="00EA1F81" w:rsidRPr="009D3B23" w:rsidRDefault="00EA1F81" w:rsidP="00EA1F81">
            <w:pPr>
              <w:ind w:firstLine="0"/>
              <w:jc w:val="center"/>
              <w:rPr>
                <w:rFonts w:eastAsia="Times New Roman" w:cs="Arial"/>
                <w:color w:val="000000"/>
                <w:sz w:val="20"/>
                <w:szCs w:val="20"/>
                <w:lang w:eastAsia="lt-LT"/>
              </w:rPr>
            </w:pPr>
            <w:r w:rsidRPr="009D3B23">
              <w:rPr>
                <w:rFonts w:eastAsia="Times New Roman" w:cs="Arial"/>
                <w:color w:val="000000"/>
                <w:sz w:val="20"/>
                <w:szCs w:val="20"/>
                <w:lang w:eastAsia="lt-LT"/>
              </w:rPr>
              <w:t>1</w:t>
            </w:r>
          </w:p>
        </w:tc>
      </w:tr>
      <w:tr w:rsidR="00EA1F81" w:rsidRPr="009D3B23" w14:paraId="0B78B9FC" w14:textId="77777777" w:rsidTr="00EA1F81">
        <w:trPr>
          <w:trHeight w:val="810"/>
        </w:trPr>
        <w:tc>
          <w:tcPr>
            <w:tcW w:w="983" w:type="dxa"/>
            <w:tcBorders>
              <w:top w:val="nil"/>
              <w:left w:val="single" w:sz="4" w:space="0" w:color="auto"/>
              <w:bottom w:val="single" w:sz="4" w:space="0" w:color="auto"/>
              <w:right w:val="single" w:sz="4" w:space="0" w:color="auto"/>
            </w:tcBorders>
            <w:shd w:val="clear" w:color="auto" w:fill="auto"/>
            <w:vAlign w:val="center"/>
          </w:tcPr>
          <w:p w14:paraId="27399030" w14:textId="77777777" w:rsidR="00EA1F81" w:rsidRPr="009D3B23" w:rsidRDefault="00EA1F81" w:rsidP="00EA1F81">
            <w:pPr>
              <w:numPr>
                <w:ilvl w:val="0"/>
                <w:numId w:val="38"/>
              </w:numPr>
              <w:tabs>
                <w:tab w:val="left" w:pos="306"/>
              </w:tabs>
              <w:ind w:left="731" w:hanging="556"/>
              <w:contextualSpacing/>
              <w:jc w:val="center"/>
              <w:rPr>
                <w:rFonts w:eastAsia="Times New Roman" w:cs="Arial"/>
                <w:color w:val="000000"/>
                <w:sz w:val="20"/>
                <w:szCs w:val="20"/>
                <w:lang w:eastAsia="lt-LT"/>
              </w:rPr>
            </w:pPr>
          </w:p>
        </w:tc>
        <w:tc>
          <w:tcPr>
            <w:tcW w:w="7371" w:type="dxa"/>
            <w:tcBorders>
              <w:top w:val="nil"/>
              <w:left w:val="nil"/>
              <w:bottom w:val="single" w:sz="4" w:space="0" w:color="auto"/>
              <w:right w:val="single" w:sz="4" w:space="0" w:color="auto"/>
            </w:tcBorders>
            <w:shd w:val="clear" w:color="auto" w:fill="auto"/>
            <w:vAlign w:val="center"/>
            <w:hideMark/>
          </w:tcPr>
          <w:p w14:paraId="665D404D" w14:textId="7F22487E" w:rsidR="00EA1F81" w:rsidRPr="009D3B23" w:rsidRDefault="00EA1F81" w:rsidP="00EA1F81">
            <w:pPr>
              <w:ind w:firstLine="0"/>
              <w:jc w:val="both"/>
              <w:rPr>
                <w:rFonts w:eastAsia="Times New Roman" w:cs="Arial"/>
                <w:color w:val="000000"/>
                <w:sz w:val="20"/>
                <w:szCs w:val="20"/>
                <w:lang w:eastAsia="lt-LT"/>
              </w:rPr>
            </w:pPr>
            <w:r w:rsidRPr="009D3B23">
              <w:rPr>
                <w:rFonts w:eastAsia="Times New Roman" w:cs="Arial"/>
                <w:color w:val="000000"/>
                <w:sz w:val="20"/>
                <w:szCs w:val="20"/>
                <w:lang w:eastAsia="lt-LT"/>
              </w:rPr>
              <w:t xml:space="preserve">Microsoft Windows </w:t>
            </w:r>
            <w:proofErr w:type="spellStart"/>
            <w:r w:rsidRPr="009D3B23">
              <w:rPr>
                <w:rFonts w:eastAsia="Times New Roman" w:cs="Arial"/>
                <w:color w:val="000000"/>
                <w:sz w:val="20"/>
                <w:szCs w:val="20"/>
                <w:lang w:eastAsia="lt-LT"/>
              </w:rPr>
              <w:t>Remote</w:t>
            </w:r>
            <w:proofErr w:type="spellEnd"/>
            <w:r w:rsidRPr="009D3B23">
              <w:rPr>
                <w:rFonts w:eastAsia="Times New Roman" w:cs="Arial"/>
                <w:color w:val="000000"/>
                <w:sz w:val="20"/>
                <w:szCs w:val="20"/>
                <w:lang w:eastAsia="lt-LT"/>
              </w:rPr>
              <w:t xml:space="preserve"> </w:t>
            </w:r>
            <w:proofErr w:type="spellStart"/>
            <w:r w:rsidRPr="009D3B23">
              <w:rPr>
                <w:rFonts w:eastAsia="Times New Roman" w:cs="Arial"/>
                <w:color w:val="000000"/>
                <w:sz w:val="20"/>
                <w:szCs w:val="20"/>
                <w:lang w:eastAsia="lt-LT"/>
              </w:rPr>
              <w:t>Desktop</w:t>
            </w:r>
            <w:proofErr w:type="spellEnd"/>
            <w:r w:rsidRPr="009D3B23">
              <w:rPr>
                <w:rFonts w:eastAsia="Times New Roman" w:cs="Arial"/>
                <w:color w:val="000000"/>
                <w:sz w:val="20"/>
                <w:szCs w:val="20"/>
                <w:lang w:eastAsia="lt-LT"/>
              </w:rPr>
              <w:t xml:space="preserve"> </w:t>
            </w:r>
            <w:proofErr w:type="spellStart"/>
            <w:r w:rsidRPr="009D3B23">
              <w:rPr>
                <w:rFonts w:eastAsia="Times New Roman" w:cs="Arial"/>
                <w:color w:val="000000"/>
                <w:sz w:val="20"/>
                <w:szCs w:val="20"/>
                <w:lang w:eastAsia="lt-LT"/>
              </w:rPr>
              <w:t>Services</w:t>
            </w:r>
            <w:proofErr w:type="spellEnd"/>
            <w:r w:rsidRPr="009D3B23">
              <w:rPr>
                <w:rFonts w:eastAsia="Times New Roman" w:cs="Arial"/>
                <w:color w:val="000000"/>
                <w:sz w:val="20"/>
                <w:szCs w:val="20"/>
                <w:lang w:eastAsia="lt-LT"/>
              </w:rPr>
              <w:t xml:space="preserve"> CAL (naujausia gamintojo paskelbta versija) naudotojo licencija</w:t>
            </w:r>
            <w:r w:rsidR="00F83984" w:rsidRPr="009D3B23">
              <w:rPr>
                <w:rFonts w:eastAsia="Times New Roman" w:cs="Arial"/>
                <w:color w:val="000000"/>
                <w:sz w:val="20"/>
                <w:szCs w:val="20"/>
                <w:lang w:eastAsia="lt-LT"/>
              </w:rPr>
              <w:t xml:space="preserve"> </w:t>
            </w:r>
            <w:r w:rsidR="00F83984" w:rsidRPr="009D3B23">
              <w:rPr>
                <w:rFonts w:eastAsia="Times New Roman" w:cs="Arial"/>
                <w:bCs/>
                <w:color w:val="000000"/>
                <w:sz w:val="20"/>
                <w:szCs w:val="20"/>
                <w:lang w:eastAsia="lt-LT"/>
              </w:rPr>
              <w:t>arba lygiavertės programinės įrangos licencija</w:t>
            </w:r>
            <w:r w:rsidRPr="009D3B23">
              <w:rPr>
                <w:rFonts w:eastAsia="Times New Roman" w:cs="Arial"/>
                <w:color w:val="000000"/>
                <w:sz w:val="20"/>
                <w:szCs w:val="20"/>
                <w:lang w:eastAsia="lt-LT"/>
              </w:rPr>
              <w:t>.</w:t>
            </w:r>
          </w:p>
        </w:tc>
        <w:tc>
          <w:tcPr>
            <w:tcW w:w="1417" w:type="dxa"/>
            <w:tcBorders>
              <w:top w:val="nil"/>
              <w:left w:val="nil"/>
              <w:bottom w:val="single" w:sz="4" w:space="0" w:color="auto"/>
              <w:right w:val="single" w:sz="4" w:space="0" w:color="auto"/>
            </w:tcBorders>
            <w:shd w:val="clear" w:color="auto" w:fill="auto"/>
            <w:noWrap/>
            <w:vAlign w:val="center"/>
            <w:hideMark/>
          </w:tcPr>
          <w:p w14:paraId="2278B306" w14:textId="77777777" w:rsidR="00EA1F81" w:rsidRPr="009D3B23" w:rsidRDefault="00EA1F81" w:rsidP="00EA1F81">
            <w:pPr>
              <w:ind w:firstLine="0"/>
              <w:jc w:val="center"/>
              <w:rPr>
                <w:rFonts w:eastAsia="Times New Roman" w:cs="Arial"/>
                <w:color w:val="000000"/>
                <w:sz w:val="20"/>
                <w:szCs w:val="20"/>
                <w:lang w:eastAsia="lt-LT"/>
              </w:rPr>
            </w:pPr>
            <w:r w:rsidRPr="009D3B23">
              <w:rPr>
                <w:rFonts w:eastAsia="Times New Roman" w:cs="Arial"/>
                <w:color w:val="000000"/>
                <w:sz w:val="20"/>
                <w:szCs w:val="20"/>
                <w:lang w:eastAsia="lt-LT"/>
              </w:rPr>
              <w:t>400</w:t>
            </w:r>
          </w:p>
        </w:tc>
      </w:tr>
      <w:tr w:rsidR="00EA1F81" w:rsidRPr="009D3B23" w14:paraId="6FCF6A92" w14:textId="77777777" w:rsidTr="00EA1F81">
        <w:trPr>
          <w:trHeight w:val="499"/>
        </w:trPr>
        <w:tc>
          <w:tcPr>
            <w:tcW w:w="983" w:type="dxa"/>
            <w:tcBorders>
              <w:top w:val="nil"/>
              <w:left w:val="single" w:sz="4" w:space="0" w:color="auto"/>
              <w:bottom w:val="single" w:sz="4" w:space="0" w:color="auto"/>
              <w:right w:val="single" w:sz="4" w:space="0" w:color="auto"/>
            </w:tcBorders>
            <w:shd w:val="clear" w:color="auto" w:fill="auto"/>
            <w:vAlign w:val="center"/>
          </w:tcPr>
          <w:p w14:paraId="3183B2FE" w14:textId="77777777" w:rsidR="00EA1F81" w:rsidRPr="009D3B23" w:rsidRDefault="00EA1F81" w:rsidP="00EA1F81">
            <w:pPr>
              <w:numPr>
                <w:ilvl w:val="0"/>
                <w:numId w:val="38"/>
              </w:numPr>
              <w:tabs>
                <w:tab w:val="left" w:pos="306"/>
              </w:tabs>
              <w:ind w:left="731" w:hanging="556"/>
              <w:contextualSpacing/>
              <w:jc w:val="center"/>
              <w:rPr>
                <w:rFonts w:eastAsia="Times New Roman" w:cs="Arial"/>
                <w:color w:val="000000"/>
                <w:sz w:val="20"/>
                <w:szCs w:val="20"/>
                <w:lang w:eastAsia="lt-LT"/>
              </w:rPr>
            </w:pPr>
          </w:p>
        </w:tc>
        <w:tc>
          <w:tcPr>
            <w:tcW w:w="7371" w:type="dxa"/>
            <w:tcBorders>
              <w:top w:val="nil"/>
              <w:left w:val="nil"/>
              <w:bottom w:val="single" w:sz="4" w:space="0" w:color="auto"/>
              <w:right w:val="single" w:sz="4" w:space="0" w:color="auto"/>
            </w:tcBorders>
            <w:shd w:val="clear" w:color="000000" w:fill="FFFFFF"/>
            <w:vAlign w:val="center"/>
            <w:hideMark/>
          </w:tcPr>
          <w:p w14:paraId="247687D4" w14:textId="52CBA8C8" w:rsidR="00EA1F81" w:rsidRPr="009D3B23" w:rsidRDefault="00EA1F81" w:rsidP="00B30050">
            <w:pPr>
              <w:ind w:firstLine="0"/>
              <w:jc w:val="both"/>
              <w:rPr>
                <w:rFonts w:eastAsia="Times New Roman" w:cs="Arial"/>
                <w:color w:val="000000"/>
                <w:sz w:val="20"/>
                <w:szCs w:val="20"/>
                <w:lang w:eastAsia="lt-LT"/>
              </w:rPr>
            </w:pPr>
            <w:r w:rsidRPr="009D3B23">
              <w:rPr>
                <w:rFonts w:eastAsia="Times New Roman" w:cs="Arial"/>
                <w:color w:val="000000"/>
                <w:sz w:val="20"/>
                <w:szCs w:val="20"/>
                <w:lang w:eastAsia="lt-LT"/>
              </w:rPr>
              <w:t xml:space="preserve">Microsoft SQL Server </w:t>
            </w:r>
            <w:proofErr w:type="spellStart"/>
            <w:r w:rsidRPr="009D3B23">
              <w:rPr>
                <w:rFonts w:eastAsia="Times New Roman" w:cs="Arial"/>
                <w:color w:val="000000"/>
                <w:sz w:val="20"/>
                <w:szCs w:val="20"/>
                <w:lang w:eastAsia="lt-LT"/>
              </w:rPr>
              <w:t>Enterprise</w:t>
            </w:r>
            <w:proofErr w:type="spellEnd"/>
            <w:r w:rsidRPr="009D3B23">
              <w:rPr>
                <w:rFonts w:eastAsia="Times New Roman" w:cs="Arial"/>
                <w:color w:val="000000"/>
                <w:sz w:val="20"/>
                <w:szCs w:val="20"/>
                <w:lang w:eastAsia="lt-LT"/>
              </w:rPr>
              <w:t xml:space="preserve"> </w:t>
            </w:r>
            <w:proofErr w:type="spellStart"/>
            <w:r w:rsidRPr="009D3B23">
              <w:rPr>
                <w:rFonts w:eastAsia="Times New Roman" w:cs="Arial"/>
                <w:color w:val="000000"/>
                <w:sz w:val="20"/>
                <w:szCs w:val="20"/>
                <w:lang w:eastAsia="lt-LT"/>
              </w:rPr>
              <w:t>Core</w:t>
            </w:r>
            <w:proofErr w:type="spellEnd"/>
            <w:r w:rsidRPr="009D3B23">
              <w:rPr>
                <w:rFonts w:eastAsia="Times New Roman" w:cs="Arial"/>
                <w:color w:val="000000"/>
                <w:sz w:val="20"/>
                <w:szCs w:val="20"/>
                <w:lang w:eastAsia="lt-LT"/>
              </w:rPr>
              <w:t xml:space="preserve"> </w:t>
            </w:r>
            <w:r w:rsidR="00B30050" w:rsidRPr="009D3B23">
              <w:rPr>
                <w:rFonts w:eastAsia="Times New Roman" w:cs="Arial"/>
                <w:color w:val="000000"/>
                <w:sz w:val="20"/>
                <w:szCs w:val="20"/>
                <w:lang w:eastAsia="lt-LT"/>
              </w:rPr>
              <w:t xml:space="preserve">2 </w:t>
            </w:r>
            <w:proofErr w:type="spellStart"/>
            <w:r w:rsidR="00B30050" w:rsidRPr="009D3B23">
              <w:rPr>
                <w:rFonts w:eastAsia="Times New Roman" w:cs="Arial"/>
                <w:color w:val="000000"/>
                <w:sz w:val="20"/>
                <w:szCs w:val="20"/>
                <w:lang w:eastAsia="lt-LT"/>
              </w:rPr>
              <w:t>License</w:t>
            </w:r>
            <w:proofErr w:type="spellEnd"/>
            <w:r w:rsidR="00B30050" w:rsidRPr="009D3B23">
              <w:rPr>
                <w:rFonts w:eastAsia="Times New Roman" w:cs="Arial"/>
                <w:color w:val="000000"/>
                <w:sz w:val="20"/>
                <w:szCs w:val="20"/>
                <w:lang w:eastAsia="lt-LT"/>
              </w:rPr>
              <w:t xml:space="preserve"> </w:t>
            </w:r>
            <w:proofErr w:type="spellStart"/>
            <w:r w:rsidR="00B30050" w:rsidRPr="009D3B23">
              <w:rPr>
                <w:rFonts w:eastAsia="Times New Roman" w:cs="Arial"/>
                <w:color w:val="000000"/>
                <w:sz w:val="20"/>
                <w:szCs w:val="20"/>
                <w:lang w:eastAsia="lt-LT"/>
              </w:rPr>
              <w:t>Core</w:t>
            </w:r>
            <w:proofErr w:type="spellEnd"/>
            <w:r w:rsidR="00B30050" w:rsidRPr="009D3B23">
              <w:rPr>
                <w:rFonts w:eastAsia="Times New Roman" w:cs="Arial"/>
                <w:color w:val="000000"/>
                <w:sz w:val="20"/>
                <w:szCs w:val="20"/>
                <w:lang w:eastAsia="lt-LT"/>
              </w:rPr>
              <w:t xml:space="preserve"> </w:t>
            </w:r>
            <w:r w:rsidRPr="009D3B23">
              <w:rPr>
                <w:rFonts w:eastAsia="Times New Roman" w:cs="Arial"/>
                <w:color w:val="000000"/>
                <w:sz w:val="20"/>
                <w:szCs w:val="20"/>
                <w:lang w:eastAsia="lt-LT"/>
              </w:rPr>
              <w:t>(naujausia gamintojo paskelbta versija) licencija</w:t>
            </w:r>
            <w:r w:rsidR="00F83984" w:rsidRPr="009D3B23">
              <w:rPr>
                <w:rFonts w:eastAsia="Times New Roman" w:cs="Arial"/>
                <w:color w:val="000000"/>
                <w:sz w:val="20"/>
                <w:szCs w:val="20"/>
                <w:lang w:eastAsia="lt-LT"/>
              </w:rPr>
              <w:t xml:space="preserve"> </w:t>
            </w:r>
            <w:r w:rsidR="00F83984" w:rsidRPr="009D3B23">
              <w:rPr>
                <w:rFonts w:eastAsia="Times New Roman" w:cs="Arial"/>
                <w:bCs/>
                <w:color w:val="000000"/>
                <w:sz w:val="20"/>
                <w:szCs w:val="20"/>
                <w:lang w:eastAsia="lt-LT"/>
              </w:rPr>
              <w:t>arba lygiavertės programinės įrangos licencija</w:t>
            </w:r>
            <w:r w:rsidRPr="009D3B23">
              <w:rPr>
                <w:rFonts w:eastAsia="Times New Roman" w:cs="Arial"/>
                <w:color w:val="000000"/>
                <w:sz w:val="20"/>
                <w:szCs w:val="20"/>
                <w:lang w:eastAsia="lt-LT"/>
              </w:rPr>
              <w:t>.</w:t>
            </w:r>
          </w:p>
        </w:tc>
        <w:tc>
          <w:tcPr>
            <w:tcW w:w="1417" w:type="dxa"/>
            <w:tcBorders>
              <w:top w:val="nil"/>
              <w:left w:val="nil"/>
              <w:bottom w:val="single" w:sz="4" w:space="0" w:color="auto"/>
              <w:right w:val="single" w:sz="4" w:space="0" w:color="auto"/>
            </w:tcBorders>
            <w:shd w:val="clear" w:color="000000" w:fill="FFFFFF"/>
            <w:noWrap/>
            <w:vAlign w:val="center"/>
            <w:hideMark/>
          </w:tcPr>
          <w:p w14:paraId="7245836A" w14:textId="77777777" w:rsidR="00EA1F81" w:rsidRPr="009D3B23" w:rsidRDefault="00EA1F81" w:rsidP="00EA1F81">
            <w:pPr>
              <w:ind w:firstLine="0"/>
              <w:jc w:val="center"/>
              <w:rPr>
                <w:rFonts w:eastAsia="Times New Roman" w:cs="Arial"/>
                <w:color w:val="000000"/>
                <w:sz w:val="20"/>
                <w:szCs w:val="20"/>
                <w:lang w:eastAsia="lt-LT"/>
              </w:rPr>
            </w:pPr>
            <w:r w:rsidRPr="009D3B23">
              <w:rPr>
                <w:rFonts w:eastAsia="Times New Roman" w:cs="Arial"/>
                <w:color w:val="000000"/>
                <w:sz w:val="20"/>
                <w:szCs w:val="20"/>
                <w:lang w:eastAsia="lt-LT"/>
              </w:rPr>
              <w:t>16</w:t>
            </w:r>
          </w:p>
        </w:tc>
      </w:tr>
      <w:tr w:rsidR="00EA1F81" w:rsidRPr="009D3B23" w14:paraId="3B17C6D8" w14:textId="77777777" w:rsidTr="00EA1F81">
        <w:trPr>
          <w:trHeight w:val="555"/>
        </w:trPr>
        <w:tc>
          <w:tcPr>
            <w:tcW w:w="983" w:type="dxa"/>
            <w:tcBorders>
              <w:top w:val="nil"/>
              <w:left w:val="single" w:sz="4" w:space="0" w:color="auto"/>
              <w:bottom w:val="single" w:sz="4" w:space="0" w:color="auto"/>
              <w:right w:val="single" w:sz="4" w:space="0" w:color="auto"/>
            </w:tcBorders>
            <w:shd w:val="clear" w:color="auto" w:fill="auto"/>
            <w:vAlign w:val="center"/>
          </w:tcPr>
          <w:p w14:paraId="033866FE" w14:textId="77777777" w:rsidR="00EA1F81" w:rsidRPr="009D3B23" w:rsidRDefault="00EA1F81" w:rsidP="00EA1F81">
            <w:pPr>
              <w:numPr>
                <w:ilvl w:val="0"/>
                <w:numId w:val="38"/>
              </w:numPr>
              <w:tabs>
                <w:tab w:val="left" w:pos="306"/>
              </w:tabs>
              <w:ind w:left="731" w:hanging="556"/>
              <w:contextualSpacing/>
              <w:jc w:val="center"/>
              <w:rPr>
                <w:rFonts w:eastAsia="Times New Roman" w:cs="Arial"/>
                <w:color w:val="000000"/>
                <w:sz w:val="20"/>
                <w:szCs w:val="20"/>
                <w:lang w:eastAsia="lt-LT"/>
              </w:rPr>
            </w:pPr>
          </w:p>
        </w:tc>
        <w:tc>
          <w:tcPr>
            <w:tcW w:w="7371" w:type="dxa"/>
            <w:tcBorders>
              <w:top w:val="nil"/>
              <w:left w:val="nil"/>
              <w:bottom w:val="single" w:sz="4" w:space="0" w:color="auto"/>
              <w:right w:val="single" w:sz="4" w:space="0" w:color="auto"/>
            </w:tcBorders>
            <w:shd w:val="clear" w:color="000000" w:fill="FFFFFF"/>
            <w:vAlign w:val="center"/>
            <w:hideMark/>
          </w:tcPr>
          <w:p w14:paraId="25D3CCCE" w14:textId="5CEE71D8" w:rsidR="00EA1F81" w:rsidRPr="009D3B23" w:rsidRDefault="00EA1F81" w:rsidP="00EA1F81">
            <w:pPr>
              <w:ind w:firstLine="0"/>
              <w:jc w:val="both"/>
              <w:rPr>
                <w:rFonts w:eastAsia="Times New Roman" w:cs="Arial"/>
                <w:color w:val="000000"/>
                <w:sz w:val="20"/>
                <w:szCs w:val="20"/>
                <w:lang w:eastAsia="lt-LT"/>
              </w:rPr>
            </w:pPr>
            <w:r w:rsidRPr="009D3B23">
              <w:rPr>
                <w:rFonts w:eastAsia="Times New Roman" w:cs="Arial"/>
                <w:color w:val="000000"/>
                <w:sz w:val="20"/>
                <w:szCs w:val="20"/>
                <w:lang w:eastAsia="lt-LT"/>
              </w:rPr>
              <w:t>Microsoft SharePoint Server (naujausia gamintojo paskelbta versija) licencija</w:t>
            </w:r>
            <w:r w:rsidR="00F83984" w:rsidRPr="009D3B23">
              <w:rPr>
                <w:rFonts w:eastAsia="Times New Roman" w:cs="Arial"/>
                <w:color w:val="000000"/>
                <w:sz w:val="20"/>
                <w:szCs w:val="20"/>
                <w:lang w:eastAsia="lt-LT"/>
              </w:rPr>
              <w:t xml:space="preserve"> </w:t>
            </w:r>
            <w:r w:rsidR="00F83984" w:rsidRPr="009D3B23">
              <w:rPr>
                <w:rFonts w:eastAsia="Times New Roman" w:cs="Arial"/>
                <w:bCs/>
                <w:color w:val="000000"/>
                <w:sz w:val="20"/>
                <w:szCs w:val="20"/>
                <w:lang w:eastAsia="lt-LT"/>
              </w:rPr>
              <w:t>arba lygiavertės programinės įrangos licencija</w:t>
            </w:r>
            <w:r w:rsidRPr="009D3B23">
              <w:rPr>
                <w:rFonts w:eastAsia="Times New Roman" w:cs="Arial"/>
                <w:color w:val="000000"/>
                <w:sz w:val="20"/>
                <w:szCs w:val="20"/>
                <w:lang w:eastAsia="lt-LT"/>
              </w:rPr>
              <w:t xml:space="preserve">. </w:t>
            </w:r>
          </w:p>
        </w:tc>
        <w:tc>
          <w:tcPr>
            <w:tcW w:w="1417" w:type="dxa"/>
            <w:tcBorders>
              <w:top w:val="nil"/>
              <w:left w:val="nil"/>
              <w:bottom w:val="single" w:sz="4" w:space="0" w:color="auto"/>
              <w:right w:val="single" w:sz="4" w:space="0" w:color="auto"/>
            </w:tcBorders>
            <w:shd w:val="clear" w:color="000000" w:fill="FFFFFF"/>
            <w:vAlign w:val="center"/>
            <w:hideMark/>
          </w:tcPr>
          <w:p w14:paraId="4964CCF6" w14:textId="77777777" w:rsidR="00EA1F81" w:rsidRPr="009D3B23" w:rsidRDefault="00EA1F81" w:rsidP="00EA1F81">
            <w:pPr>
              <w:ind w:firstLine="0"/>
              <w:jc w:val="center"/>
              <w:rPr>
                <w:rFonts w:eastAsia="Times New Roman" w:cs="Arial"/>
                <w:color w:val="000000"/>
                <w:sz w:val="20"/>
                <w:szCs w:val="20"/>
                <w:lang w:eastAsia="lt-LT"/>
              </w:rPr>
            </w:pPr>
            <w:r w:rsidRPr="009D3B23">
              <w:rPr>
                <w:rFonts w:eastAsia="Times New Roman" w:cs="Arial"/>
                <w:color w:val="000000"/>
                <w:sz w:val="20"/>
                <w:szCs w:val="20"/>
                <w:lang w:eastAsia="lt-LT"/>
              </w:rPr>
              <w:t>21</w:t>
            </w:r>
          </w:p>
        </w:tc>
      </w:tr>
      <w:tr w:rsidR="00EA1F81" w:rsidRPr="009D3B23" w14:paraId="28374016" w14:textId="77777777" w:rsidTr="00EA1F81">
        <w:trPr>
          <w:trHeight w:val="750"/>
        </w:trPr>
        <w:tc>
          <w:tcPr>
            <w:tcW w:w="983" w:type="dxa"/>
            <w:tcBorders>
              <w:top w:val="nil"/>
              <w:left w:val="single" w:sz="4" w:space="0" w:color="auto"/>
              <w:bottom w:val="single" w:sz="4" w:space="0" w:color="auto"/>
              <w:right w:val="single" w:sz="4" w:space="0" w:color="auto"/>
            </w:tcBorders>
            <w:shd w:val="clear" w:color="auto" w:fill="auto"/>
            <w:vAlign w:val="center"/>
          </w:tcPr>
          <w:p w14:paraId="1A341F44" w14:textId="77777777" w:rsidR="00EA1F81" w:rsidRPr="009D3B23" w:rsidRDefault="00EA1F81" w:rsidP="00EA1F81">
            <w:pPr>
              <w:numPr>
                <w:ilvl w:val="0"/>
                <w:numId w:val="38"/>
              </w:numPr>
              <w:tabs>
                <w:tab w:val="left" w:pos="306"/>
              </w:tabs>
              <w:ind w:left="731" w:hanging="556"/>
              <w:contextualSpacing/>
              <w:jc w:val="center"/>
              <w:rPr>
                <w:rFonts w:eastAsia="Times New Roman" w:cs="Arial"/>
                <w:color w:val="000000"/>
                <w:sz w:val="20"/>
                <w:szCs w:val="20"/>
                <w:lang w:eastAsia="lt-LT"/>
              </w:rPr>
            </w:pPr>
          </w:p>
        </w:tc>
        <w:tc>
          <w:tcPr>
            <w:tcW w:w="7371" w:type="dxa"/>
            <w:tcBorders>
              <w:top w:val="nil"/>
              <w:left w:val="nil"/>
              <w:bottom w:val="single" w:sz="4" w:space="0" w:color="auto"/>
              <w:right w:val="single" w:sz="4" w:space="0" w:color="auto"/>
            </w:tcBorders>
            <w:shd w:val="clear" w:color="000000" w:fill="FFFFFF"/>
            <w:vAlign w:val="center"/>
            <w:hideMark/>
          </w:tcPr>
          <w:p w14:paraId="5CA04287" w14:textId="42924096" w:rsidR="00EA1F81" w:rsidRPr="009D3B23" w:rsidRDefault="00EA1F81" w:rsidP="00EA1F81">
            <w:pPr>
              <w:ind w:firstLine="0"/>
              <w:jc w:val="both"/>
              <w:rPr>
                <w:rFonts w:eastAsia="Times New Roman" w:cs="Arial"/>
                <w:color w:val="000000"/>
                <w:sz w:val="20"/>
                <w:szCs w:val="20"/>
                <w:lang w:eastAsia="lt-LT"/>
              </w:rPr>
            </w:pPr>
            <w:r w:rsidRPr="009D3B23">
              <w:rPr>
                <w:rFonts w:eastAsia="Times New Roman" w:cs="Arial"/>
                <w:color w:val="000000"/>
                <w:sz w:val="20"/>
                <w:szCs w:val="20"/>
                <w:lang w:eastAsia="lt-LT"/>
              </w:rPr>
              <w:t xml:space="preserve">Microsoft Project Server (naujausia gamintojo paskelbta versija) licencija </w:t>
            </w:r>
            <w:r w:rsidR="00F83984" w:rsidRPr="009D3B23">
              <w:rPr>
                <w:rFonts w:eastAsia="Times New Roman" w:cs="Arial"/>
                <w:bCs/>
                <w:color w:val="000000"/>
                <w:sz w:val="20"/>
                <w:szCs w:val="20"/>
                <w:lang w:eastAsia="lt-LT"/>
              </w:rPr>
              <w:t>arba lygiavertės programinės įrangos licencija</w:t>
            </w:r>
            <w:r w:rsidRPr="009D3B23">
              <w:rPr>
                <w:rFonts w:eastAsia="Times New Roman" w:cs="Arial"/>
                <w:color w:val="000000"/>
                <w:sz w:val="20"/>
                <w:szCs w:val="20"/>
                <w:lang w:eastAsia="lt-LT"/>
              </w:rPr>
              <w:t>.</w:t>
            </w:r>
          </w:p>
        </w:tc>
        <w:tc>
          <w:tcPr>
            <w:tcW w:w="1417" w:type="dxa"/>
            <w:tcBorders>
              <w:top w:val="nil"/>
              <w:left w:val="nil"/>
              <w:bottom w:val="single" w:sz="4" w:space="0" w:color="auto"/>
              <w:right w:val="single" w:sz="4" w:space="0" w:color="auto"/>
            </w:tcBorders>
            <w:shd w:val="clear" w:color="000000" w:fill="FFFFFF"/>
            <w:vAlign w:val="center"/>
            <w:hideMark/>
          </w:tcPr>
          <w:p w14:paraId="0B25122F" w14:textId="77777777" w:rsidR="00EA1F81" w:rsidRPr="009D3B23" w:rsidRDefault="00EA1F81" w:rsidP="00EA1F81">
            <w:pPr>
              <w:ind w:firstLine="0"/>
              <w:jc w:val="center"/>
              <w:rPr>
                <w:rFonts w:eastAsia="Times New Roman" w:cs="Arial"/>
                <w:color w:val="000000"/>
                <w:sz w:val="20"/>
                <w:szCs w:val="20"/>
                <w:lang w:eastAsia="lt-LT"/>
              </w:rPr>
            </w:pPr>
            <w:r w:rsidRPr="009D3B23">
              <w:rPr>
                <w:rFonts w:eastAsia="Times New Roman" w:cs="Arial"/>
                <w:color w:val="000000"/>
                <w:sz w:val="20"/>
                <w:szCs w:val="20"/>
                <w:lang w:eastAsia="lt-LT"/>
              </w:rPr>
              <w:t>1</w:t>
            </w:r>
          </w:p>
        </w:tc>
      </w:tr>
      <w:tr w:rsidR="00EA1F81" w:rsidRPr="009D3B23" w14:paraId="56C83430" w14:textId="77777777" w:rsidTr="00EA1F81">
        <w:trPr>
          <w:trHeight w:val="499"/>
        </w:trPr>
        <w:tc>
          <w:tcPr>
            <w:tcW w:w="983" w:type="dxa"/>
            <w:tcBorders>
              <w:top w:val="nil"/>
              <w:left w:val="single" w:sz="4" w:space="0" w:color="auto"/>
              <w:bottom w:val="single" w:sz="4" w:space="0" w:color="auto"/>
              <w:right w:val="single" w:sz="4" w:space="0" w:color="auto"/>
            </w:tcBorders>
            <w:shd w:val="clear" w:color="auto" w:fill="auto"/>
            <w:vAlign w:val="center"/>
          </w:tcPr>
          <w:p w14:paraId="6AA24982" w14:textId="77777777" w:rsidR="00EA1F81" w:rsidRPr="009D3B23" w:rsidRDefault="00EA1F81" w:rsidP="00EA1F81">
            <w:pPr>
              <w:numPr>
                <w:ilvl w:val="0"/>
                <w:numId w:val="38"/>
              </w:numPr>
              <w:tabs>
                <w:tab w:val="left" w:pos="306"/>
              </w:tabs>
              <w:ind w:left="731" w:hanging="556"/>
              <w:contextualSpacing/>
              <w:jc w:val="center"/>
              <w:rPr>
                <w:rFonts w:eastAsia="Times New Roman" w:cs="Arial"/>
                <w:color w:val="000000"/>
                <w:sz w:val="20"/>
                <w:szCs w:val="20"/>
                <w:lang w:eastAsia="lt-LT"/>
              </w:rPr>
            </w:pPr>
          </w:p>
        </w:tc>
        <w:tc>
          <w:tcPr>
            <w:tcW w:w="7371" w:type="dxa"/>
            <w:tcBorders>
              <w:top w:val="nil"/>
              <w:left w:val="nil"/>
              <w:bottom w:val="single" w:sz="4" w:space="0" w:color="auto"/>
              <w:right w:val="single" w:sz="4" w:space="0" w:color="auto"/>
            </w:tcBorders>
            <w:shd w:val="clear" w:color="auto" w:fill="auto"/>
            <w:vAlign w:val="center"/>
            <w:hideMark/>
          </w:tcPr>
          <w:p w14:paraId="6EEADEEF" w14:textId="35753BCA" w:rsidR="00EA1F81" w:rsidRPr="009D3B23" w:rsidRDefault="00EA1F81" w:rsidP="00EA1F81">
            <w:pPr>
              <w:ind w:firstLine="0"/>
              <w:jc w:val="both"/>
              <w:rPr>
                <w:rFonts w:eastAsia="Times New Roman" w:cs="Arial"/>
                <w:color w:val="000000"/>
                <w:sz w:val="20"/>
                <w:szCs w:val="20"/>
                <w:lang w:eastAsia="lt-LT"/>
              </w:rPr>
            </w:pPr>
            <w:r w:rsidRPr="009D3B23">
              <w:rPr>
                <w:rFonts w:eastAsia="Times New Roman" w:cs="Arial"/>
                <w:color w:val="000000"/>
                <w:sz w:val="20"/>
                <w:szCs w:val="20"/>
                <w:lang w:eastAsia="lt-LT"/>
              </w:rPr>
              <w:t>Microsoft Project Professional su Project Server CAL (naujausia gamintojo paskelbta versija) kliento prieigos licencija</w:t>
            </w:r>
            <w:r w:rsidR="00F83984" w:rsidRPr="009D3B23">
              <w:rPr>
                <w:rFonts w:eastAsia="Times New Roman" w:cs="Arial"/>
                <w:color w:val="000000"/>
                <w:sz w:val="20"/>
                <w:szCs w:val="20"/>
                <w:lang w:eastAsia="lt-LT"/>
              </w:rPr>
              <w:t xml:space="preserve"> </w:t>
            </w:r>
            <w:r w:rsidR="00F83984" w:rsidRPr="009D3B23">
              <w:rPr>
                <w:rFonts w:eastAsia="Times New Roman" w:cs="Arial"/>
                <w:bCs/>
                <w:color w:val="000000"/>
                <w:sz w:val="20"/>
                <w:szCs w:val="20"/>
                <w:lang w:eastAsia="lt-LT"/>
              </w:rPr>
              <w:t>arba lygiavertės programinės įrangos licencija</w:t>
            </w:r>
            <w:r w:rsidRPr="009D3B23">
              <w:rPr>
                <w:rFonts w:eastAsia="Times New Roman" w:cs="Arial"/>
                <w:color w:val="000000"/>
                <w:sz w:val="20"/>
                <w:szCs w:val="20"/>
                <w:lang w:eastAsia="lt-LT"/>
              </w:rPr>
              <w:t>.</w:t>
            </w:r>
          </w:p>
        </w:tc>
        <w:tc>
          <w:tcPr>
            <w:tcW w:w="1417" w:type="dxa"/>
            <w:tcBorders>
              <w:top w:val="nil"/>
              <w:left w:val="nil"/>
              <w:bottom w:val="single" w:sz="4" w:space="0" w:color="auto"/>
              <w:right w:val="single" w:sz="4" w:space="0" w:color="auto"/>
            </w:tcBorders>
            <w:shd w:val="clear" w:color="auto" w:fill="auto"/>
            <w:noWrap/>
            <w:vAlign w:val="center"/>
            <w:hideMark/>
          </w:tcPr>
          <w:p w14:paraId="43776771" w14:textId="18654F74" w:rsidR="00EA1F81" w:rsidRPr="009D3B23" w:rsidRDefault="0099278B" w:rsidP="00EA1F81">
            <w:pPr>
              <w:ind w:firstLine="0"/>
              <w:jc w:val="center"/>
              <w:rPr>
                <w:rFonts w:eastAsia="Times New Roman" w:cs="Arial"/>
                <w:color w:val="000000"/>
                <w:sz w:val="20"/>
                <w:szCs w:val="20"/>
                <w:lang w:eastAsia="lt-LT"/>
              </w:rPr>
            </w:pPr>
            <w:r w:rsidRPr="009D3B23">
              <w:rPr>
                <w:rFonts w:eastAsia="Times New Roman" w:cs="Arial"/>
                <w:color w:val="000000"/>
                <w:sz w:val="20"/>
                <w:szCs w:val="20"/>
                <w:lang w:eastAsia="lt-LT"/>
              </w:rPr>
              <w:t>110</w:t>
            </w:r>
          </w:p>
        </w:tc>
      </w:tr>
      <w:tr w:rsidR="00EA1F81" w:rsidRPr="009D3B23" w14:paraId="6FAAC550" w14:textId="77777777" w:rsidTr="00EA1F81">
        <w:trPr>
          <w:trHeight w:val="499"/>
        </w:trPr>
        <w:tc>
          <w:tcPr>
            <w:tcW w:w="983" w:type="dxa"/>
            <w:tcBorders>
              <w:top w:val="nil"/>
              <w:left w:val="single" w:sz="4" w:space="0" w:color="auto"/>
              <w:bottom w:val="single" w:sz="4" w:space="0" w:color="auto"/>
              <w:right w:val="single" w:sz="4" w:space="0" w:color="auto"/>
            </w:tcBorders>
            <w:shd w:val="clear" w:color="auto" w:fill="auto"/>
            <w:vAlign w:val="center"/>
          </w:tcPr>
          <w:p w14:paraId="598702FB" w14:textId="77777777" w:rsidR="00EA1F81" w:rsidRPr="009D3B23" w:rsidRDefault="00EA1F81" w:rsidP="00EA1F81">
            <w:pPr>
              <w:numPr>
                <w:ilvl w:val="0"/>
                <w:numId w:val="38"/>
              </w:numPr>
              <w:tabs>
                <w:tab w:val="left" w:pos="306"/>
              </w:tabs>
              <w:ind w:left="731" w:hanging="556"/>
              <w:contextualSpacing/>
              <w:jc w:val="center"/>
              <w:rPr>
                <w:rFonts w:eastAsia="Times New Roman" w:cs="Arial"/>
                <w:color w:val="000000"/>
                <w:sz w:val="20"/>
                <w:szCs w:val="20"/>
                <w:lang w:eastAsia="lt-LT"/>
              </w:rPr>
            </w:pPr>
          </w:p>
        </w:tc>
        <w:tc>
          <w:tcPr>
            <w:tcW w:w="7371" w:type="dxa"/>
            <w:tcBorders>
              <w:top w:val="nil"/>
              <w:left w:val="nil"/>
              <w:bottom w:val="single" w:sz="4" w:space="0" w:color="auto"/>
              <w:right w:val="single" w:sz="4" w:space="0" w:color="auto"/>
            </w:tcBorders>
            <w:shd w:val="clear" w:color="auto" w:fill="auto"/>
            <w:vAlign w:val="center"/>
            <w:hideMark/>
          </w:tcPr>
          <w:p w14:paraId="2B8A4674" w14:textId="30D75020" w:rsidR="00EA1F81" w:rsidRPr="009D3B23" w:rsidRDefault="00EA1F81" w:rsidP="00EA1F81">
            <w:pPr>
              <w:ind w:firstLine="0"/>
              <w:jc w:val="both"/>
              <w:rPr>
                <w:rFonts w:eastAsia="Times New Roman" w:cs="Arial"/>
                <w:color w:val="000000"/>
                <w:sz w:val="20"/>
                <w:szCs w:val="20"/>
                <w:lang w:eastAsia="lt-LT"/>
              </w:rPr>
            </w:pPr>
            <w:r w:rsidRPr="009D3B23">
              <w:rPr>
                <w:rFonts w:eastAsia="Times New Roman" w:cs="Arial"/>
                <w:color w:val="000000"/>
                <w:sz w:val="20"/>
                <w:szCs w:val="20"/>
                <w:lang w:eastAsia="lt-LT"/>
              </w:rPr>
              <w:t>Microsoft Project Standard (naujausia gamintojo paskelbta versija) licencija</w:t>
            </w:r>
            <w:r w:rsidR="003C67BE" w:rsidRPr="009D3B23">
              <w:rPr>
                <w:rFonts w:eastAsia="Times New Roman" w:cs="Arial"/>
                <w:color w:val="000000"/>
                <w:sz w:val="20"/>
                <w:szCs w:val="20"/>
                <w:lang w:eastAsia="lt-LT"/>
              </w:rPr>
              <w:t xml:space="preserve"> </w:t>
            </w:r>
            <w:r w:rsidR="003C67BE" w:rsidRPr="009D3B23">
              <w:rPr>
                <w:rFonts w:eastAsia="Times New Roman" w:cs="Arial"/>
                <w:bCs/>
                <w:color w:val="000000"/>
                <w:sz w:val="20"/>
                <w:szCs w:val="20"/>
                <w:lang w:eastAsia="lt-LT"/>
              </w:rPr>
              <w:t>arba lygiavertės programinės įrangos licencija</w:t>
            </w:r>
            <w:r w:rsidRPr="009D3B23">
              <w:rPr>
                <w:rFonts w:eastAsia="Times New Roman" w:cs="Arial"/>
                <w:color w:val="000000"/>
                <w:sz w:val="20"/>
                <w:szCs w:val="20"/>
                <w:lang w:eastAsia="lt-LT"/>
              </w:rPr>
              <w:t>.</w:t>
            </w:r>
          </w:p>
        </w:tc>
        <w:tc>
          <w:tcPr>
            <w:tcW w:w="1417" w:type="dxa"/>
            <w:tcBorders>
              <w:top w:val="nil"/>
              <w:left w:val="nil"/>
              <w:bottom w:val="single" w:sz="4" w:space="0" w:color="auto"/>
              <w:right w:val="single" w:sz="4" w:space="0" w:color="auto"/>
            </w:tcBorders>
            <w:shd w:val="clear" w:color="000000" w:fill="FFFFFF"/>
            <w:vAlign w:val="center"/>
            <w:hideMark/>
          </w:tcPr>
          <w:p w14:paraId="72BD9FDD" w14:textId="01A5CBC5" w:rsidR="00EA1F81" w:rsidRPr="009D3B23" w:rsidRDefault="0099278B" w:rsidP="00EA1F81">
            <w:pPr>
              <w:ind w:firstLine="0"/>
              <w:jc w:val="center"/>
              <w:rPr>
                <w:rFonts w:eastAsia="Times New Roman" w:cs="Arial"/>
                <w:color w:val="000000"/>
                <w:sz w:val="20"/>
                <w:szCs w:val="20"/>
                <w:lang w:eastAsia="lt-LT"/>
              </w:rPr>
            </w:pPr>
            <w:r w:rsidRPr="009D3B23">
              <w:rPr>
                <w:rFonts w:eastAsia="Times New Roman" w:cs="Arial"/>
                <w:color w:val="000000"/>
                <w:sz w:val="20"/>
                <w:szCs w:val="20"/>
                <w:lang w:eastAsia="lt-LT"/>
              </w:rPr>
              <w:t>74</w:t>
            </w:r>
          </w:p>
        </w:tc>
      </w:tr>
      <w:tr w:rsidR="00EA1F81" w:rsidRPr="009D3B23" w14:paraId="67061819" w14:textId="77777777" w:rsidTr="00EA1F81">
        <w:trPr>
          <w:trHeight w:val="499"/>
        </w:trPr>
        <w:tc>
          <w:tcPr>
            <w:tcW w:w="983" w:type="dxa"/>
            <w:tcBorders>
              <w:top w:val="nil"/>
              <w:left w:val="single" w:sz="4" w:space="0" w:color="auto"/>
              <w:bottom w:val="single" w:sz="4" w:space="0" w:color="auto"/>
              <w:right w:val="single" w:sz="4" w:space="0" w:color="auto"/>
            </w:tcBorders>
            <w:shd w:val="clear" w:color="auto" w:fill="auto"/>
            <w:vAlign w:val="center"/>
          </w:tcPr>
          <w:p w14:paraId="05607ACA" w14:textId="77777777" w:rsidR="00EA1F81" w:rsidRPr="009D3B23" w:rsidRDefault="00EA1F81" w:rsidP="00EA1F81">
            <w:pPr>
              <w:numPr>
                <w:ilvl w:val="0"/>
                <w:numId w:val="38"/>
              </w:numPr>
              <w:tabs>
                <w:tab w:val="left" w:pos="306"/>
              </w:tabs>
              <w:ind w:left="731" w:hanging="556"/>
              <w:contextualSpacing/>
              <w:jc w:val="center"/>
              <w:rPr>
                <w:rFonts w:eastAsia="Times New Roman" w:cs="Arial"/>
                <w:color w:val="000000"/>
                <w:sz w:val="20"/>
                <w:szCs w:val="20"/>
                <w:lang w:eastAsia="lt-LT"/>
              </w:rPr>
            </w:pPr>
          </w:p>
        </w:tc>
        <w:tc>
          <w:tcPr>
            <w:tcW w:w="7371" w:type="dxa"/>
            <w:tcBorders>
              <w:top w:val="nil"/>
              <w:left w:val="nil"/>
              <w:bottom w:val="single" w:sz="4" w:space="0" w:color="auto"/>
              <w:right w:val="single" w:sz="4" w:space="0" w:color="auto"/>
            </w:tcBorders>
            <w:shd w:val="clear" w:color="auto" w:fill="auto"/>
            <w:vAlign w:val="center"/>
            <w:hideMark/>
          </w:tcPr>
          <w:p w14:paraId="61533A13" w14:textId="0C407DA2" w:rsidR="00EA1F81" w:rsidRPr="009D3B23" w:rsidRDefault="00EA1F81" w:rsidP="00EA1F81">
            <w:pPr>
              <w:ind w:firstLine="0"/>
              <w:jc w:val="both"/>
              <w:rPr>
                <w:rFonts w:eastAsia="Times New Roman" w:cs="Arial"/>
                <w:color w:val="000000"/>
                <w:sz w:val="20"/>
                <w:szCs w:val="20"/>
                <w:lang w:eastAsia="lt-LT"/>
              </w:rPr>
            </w:pPr>
            <w:r w:rsidRPr="009D3B23">
              <w:rPr>
                <w:rFonts w:eastAsia="Times New Roman" w:cs="Arial"/>
                <w:color w:val="000000"/>
                <w:sz w:val="20"/>
                <w:szCs w:val="20"/>
                <w:lang w:eastAsia="lt-LT"/>
              </w:rPr>
              <w:t>Microsoft Project Server CAL (naujausia gamintojo paskelbta versija) licencija</w:t>
            </w:r>
            <w:r w:rsidR="003C67BE" w:rsidRPr="009D3B23">
              <w:rPr>
                <w:rFonts w:eastAsia="Times New Roman" w:cs="Arial"/>
                <w:color w:val="000000"/>
                <w:sz w:val="20"/>
                <w:szCs w:val="20"/>
                <w:lang w:eastAsia="lt-LT"/>
              </w:rPr>
              <w:t xml:space="preserve"> </w:t>
            </w:r>
            <w:r w:rsidR="003C67BE" w:rsidRPr="009D3B23">
              <w:rPr>
                <w:rFonts w:eastAsia="Times New Roman" w:cs="Arial"/>
                <w:bCs/>
                <w:color w:val="000000"/>
                <w:sz w:val="20"/>
                <w:szCs w:val="20"/>
                <w:lang w:eastAsia="lt-LT"/>
              </w:rPr>
              <w:t>arba lygiavertės programinės įrangos licencija</w:t>
            </w:r>
            <w:r w:rsidRPr="009D3B23">
              <w:rPr>
                <w:rFonts w:eastAsia="Times New Roman" w:cs="Arial"/>
                <w:color w:val="000000"/>
                <w:sz w:val="20"/>
                <w:szCs w:val="20"/>
                <w:lang w:eastAsia="lt-LT"/>
              </w:rPr>
              <w:t>.</w:t>
            </w:r>
          </w:p>
        </w:tc>
        <w:tc>
          <w:tcPr>
            <w:tcW w:w="1417" w:type="dxa"/>
            <w:tcBorders>
              <w:top w:val="nil"/>
              <w:left w:val="nil"/>
              <w:bottom w:val="single" w:sz="4" w:space="0" w:color="auto"/>
              <w:right w:val="single" w:sz="4" w:space="0" w:color="auto"/>
            </w:tcBorders>
            <w:shd w:val="clear" w:color="auto" w:fill="auto"/>
            <w:vAlign w:val="center"/>
            <w:hideMark/>
          </w:tcPr>
          <w:p w14:paraId="50E7C890" w14:textId="77777777" w:rsidR="00EA1F81" w:rsidRPr="009D3B23" w:rsidRDefault="00EA1F81" w:rsidP="00EA1F81">
            <w:pPr>
              <w:ind w:firstLine="0"/>
              <w:jc w:val="center"/>
              <w:rPr>
                <w:rFonts w:eastAsia="Times New Roman" w:cs="Arial"/>
                <w:color w:val="000000"/>
                <w:sz w:val="20"/>
                <w:szCs w:val="20"/>
                <w:lang w:eastAsia="lt-LT"/>
              </w:rPr>
            </w:pPr>
            <w:r w:rsidRPr="009D3B23">
              <w:rPr>
                <w:rFonts w:eastAsia="Times New Roman" w:cs="Arial"/>
                <w:color w:val="000000"/>
                <w:sz w:val="20"/>
                <w:szCs w:val="20"/>
                <w:lang w:eastAsia="lt-LT"/>
              </w:rPr>
              <w:t>40</w:t>
            </w:r>
          </w:p>
        </w:tc>
      </w:tr>
      <w:tr w:rsidR="00EA1F81" w:rsidRPr="009D3B23" w14:paraId="5BEED500" w14:textId="77777777" w:rsidTr="00EA1F81">
        <w:trPr>
          <w:trHeight w:val="499"/>
        </w:trPr>
        <w:tc>
          <w:tcPr>
            <w:tcW w:w="983" w:type="dxa"/>
            <w:tcBorders>
              <w:top w:val="nil"/>
              <w:left w:val="single" w:sz="4" w:space="0" w:color="auto"/>
              <w:bottom w:val="single" w:sz="4" w:space="0" w:color="auto"/>
              <w:right w:val="single" w:sz="4" w:space="0" w:color="auto"/>
            </w:tcBorders>
            <w:shd w:val="clear" w:color="auto" w:fill="auto"/>
            <w:vAlign w:val="center"/>
          </w:tcPr>
          <w:p w14:paraId="6FD7647A" w14:textId="77777777" w:rsidR="00EA1F81" w:rsidRPr="009D3B23" w:rsidRDefault="00EA1F81" w:rsidP="00EA1F81">
            <w:pPr>
              <w:numPr>
                <w:ilvl w:val="0"/>
                <w:numId w:val="38"/>
              </w:numPr>
              <w:tabs>
                <w:tab w:val="left" w:pos="306"/>
              </w:tabs>
              <w:ind w:left="731" w:hanging="556"/>
              <w:contextualSpacing/>
              <w:jc w:val="center"/>
              <w:rPr>
                <w:rFonts w:eastAsia="Times New Roman" w:cs="Arial"/>
                <w:color w:val="000000"/>
                <w:sz w:val="20"/>
                <w:szCs w:val="20"/>
                <w:lang w:eastAsia="lt-LT"/>
              </w:rPr>
            </w:pPr>
          </w:p>
        </w:tc>
        <w:tc>
          <w:tcPr>
            <w:tcW w:w="7371" w:type="dxa"/>
            <w:tcBorders>
              <w:top w:val="nil"/>
              <w:left w:val="nil"/>
              <w:bottom w:val="single" w:sz="4" w:space="0" w:color="auto"/>
              <w:right w:val="single" w:sz="4" w:space="0" w:color="auto"/>
            </w:tcBorders>
            <w:shd w:val="clear" w:color="000000" w:fill="FFFFFF"/>
            <w:vAlign w:val="center"/>
            <w:hideMark/>
          </w:tcPr>
          <w:p w14:paraId="35367DA7" w14:textId="72C31CDB" w:rsidR="00EA1F81" w:rsidRPr="009D3B23" w:rsidRDefault="00EA1F81" w:rsidP="00EA1F81">
            <w:pPr>
              <w:ind w:firstLine="0"/>
              <w:jc w:val="both"/>
              <w:rPr>
                <w:rFonts w:eastAsia="Times New Roman" w:cs="Arial"/>
                <w:color w:val="000000"/>
                <w:sz w:val="20"/>
                <w:szCs w:val="20"/>
                <w:lang w:eastAsia="lt-LT"/>
              </w:rPr>
            </w:pPr>
            <w:r w:rsidRPr="009D3B23">
              <w:rPr>
                <w:rFonts w:eastAsia="Times New Roman" w:cs="Arial"/>
                <w:color w:val="000000"/>
                <w:sz w:val="20"/>
                <w:szCs w:val="20"/>
                <w:lang w:eastAsia="lt-LT"/>
              </w:rPr>
              <w:t xml:space="preserve">Microsoft </w:t>
            </w:r>
            <w:proofErr w:type="spellStart"/>
            <w:r w:rsidRPr="009D3B23">
              <w:rPr>
                <w:rFonts w:eastAsia="Times New Roman" w:cs="Arial"/>
                <w:color w:val="000000"/>
                <w:sz w:val="20"/>
                <w:szCs w:val="20"/>
                <w:lang w:eastAsia="lt-LT"/>
              </w:rPr>
              <w:t>Core</w:t>
            </w:r>
            <w:proofErr w:type="spellEnd"/>
            <w:r w:rsidRPr="009D3B23">
              <w:rPr>
                <w:rFonts w:eastAsia="Times New Roman" w:cs="Arial"/>
                <w:color w:val="000000"/>
                <w:sz w:val="20"/>
                <w:szCs w:val="20"/>
                <w:lang w:eastAsia="lt-LT"/>
              </w:rPr>
              <w:t xml:space="preserve"> </w:t>
            </w:r>
            <w:proofErr w:type="spellStart"/>
            <w:r w:rsidRPr="009D3B23">
              <w:rPr>
                <w:rFonts w:eastAsia="Times New Roman" w:cs="Arial"/>
                <w:color w:val="000000"/>
                <w:sz w:val="20"/>
                <w:szCs w:val="20"/>
                <w:lang w:eastAsia="lt-LT"/>
              </w:rPr>
              <w:t>Infrastructure</w:t>
            </w:r>
            <w:proofErr w:type="spellEnd"/>
            <w:r w:rsidRPr="009D3B23">
              <w:rPr>
                <w:rFonts w:eastAsia="Times New Roman" w:cs="Arial"/>
                <w:color w:val="000000"/>
                <w:sz w:val="20"/>
                <w:szCs w:val="20"/>
                <w:lang w:eastAsia="lt-LT"/>
              </w:rPr>
              <w:t xml:space="preserve"> Server </w:t>
            </w:r>
            <w:proofErr w:type="spellStart"/>
            <w:r w:rsidRPr="009D3B23">
              <w:rPr>
                <w:rFonts w:eastAsia="Times New Roman" w:cs="Arial"/>
                <w:color w:val="000000"/>
                <w:sz w:val="20"/>
                <w:szCs w:val="20"/>
                <w:lang w:eastAsia="lt-LT"/>
              </w:rPr>
              <w:t>Suite</w:t>
            </w:r>
            <w:proofErr w:type="spellEnd"/>
            <w:r w:rsidRPr="009D3B23">
              <w:rPr>
                <w:rFonts w:eastAsia="Times New Roman" w:cs="Arial"/>
                <w:color w:val="000000"/>
                <w:sz w:val="20"/>
                <w:szCs w:val="20"/>
                <w:lang w:eastAsia="lt-LT"/>
              </w:rPr>
              <w:t xml:space="preserve"> Standard (naujausia gamintojo paskelbta versija) licencija</w:t>
            </w:r>
            <w:r w:rsidR="003C67BE" w:rsidRPr="009D3B23">
              <w:rPr>
                <w:rFonts w:eastAsia="Times New Roman" w:cs="Arial"/>
                <w:color w:val="000000"/>
                <w:sz w:val="20"/>
                <w:szCs w:val="20"/>
                <w:lang w:eastAsia="lt-LT"/>
              </w:rPr>
              <w:t xml:space="preserve"> </w:t>
            </w:r>
            <w:r w:rsidR="003C67BE" w:rsidRPr="009D3B23">
              <w:rPr>
                <w:rFonts w:eastAsia="Times New Roman" w:cs="Arial"/>
                <w:bCs/>
                <w:color w:val="000000"/>
                <w:sz w:val="20"/>
                <w:szCs w:val="20"/>
                <w:lang w:eastAsia="lt-LT"/>
              </w:rPr>
              <w:t>arba lygiavertės programinės įrangos licencija</w:t>
            </w:r>
            <w:r w:rsidRPr="009D3B23">
              <w:rPr>
                <w:rFonts w:eastAsia="Times New Roman" w:cs="Arial"/>
                <w:color w:val="000000"/>
                <w:sz w:val="20"/>
                <w:szCs w:val="20"/>
                <w:lang w:eastAsia="lt-LT"/>
              </w:rPr>
              <w:t>.</w:t>
            </w:r>
          </w:p>
        </w:tc>
        <w:tc>
          <w:tcPr>
            <w:tcW w:w="1417" w:type="dxa"/>
            <w:tcBorders>
              <w:top w:val="nil"/>
              <w:left w:val="nil"/>
              <w:bottom w:val="single" w:sz="4" w:space="0" w:color="auto"/>
              <w:right w:val="single" w:sz="4" w:space="0" w:color="auto"/>
            </w:tcBorders>
            <w:shd w:val="clear" w:color="000000" w:fill="FFFFFF"/>
            <w:noWrap/>
            <w:vAlign w:val="bottom"/>
            <w:hideMark/>
          </w:tcPr>
          <w:p w14:paraId="067F47B6" w14:textId="77777777" w:rsidR="00EA1F81" w:rsidRPr="009D3B23" w:rsidRDefault="00EA1F81" w:rsidP="00EA1F81">
            <w:pPr>
              <w:ind w:firstLine="0"/>
              <w:jc w:val="center"/>
              <w:rPr>
                <w:rFonts w:eastAsia="Times New Roman" w:cs="Arial"/>
                <w:color w:val="000000"/>
                <w:sz w:val="20"/>
                <w:szCs w:val="20"/>
                <w:lang w:eastAsia="lt-LT"/>
              </w:rPr>
            </w:pPr>
            <w:r w:rsidRPr="009D3B23">
              <w:rPr>
                <w:rFonts w:eastAsia="Times New Roman" w:cs="Arial"/>
                <w:color w:val="000000"/>
                <w:sz w:val="20"/>
                <w:szCs w:val="20"/>
                <w:lang w:eastAsia="lt-LT"/>
              </w:rPr>
              <w:t>208</w:t>
            </w:r>
          </w:p>
        </w:tc>
      </w:tr>
      <w:tr w:rsidR="00EA1F81" w:rsidRPr="009D3B23" w14:paraId="09F4349B" w14:textId="77777777" w:rsidTr="00EA1F81">
        <w:trPr>
          <w:trHeight w:val="499"/>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746E5091" w14:textId="77777777" w:rsidR="00EA1F81" w:rsidRPr="009D3B23" w:rsidRDefault="00EA1F81" w:rsidP="00EA1F81">
            <w:pPr>
              <w:numPr>
                <w:ilvl w:val="0"/>
                <w:numId w:val="38"/>
              </w:numPr>
              <w:tabs>
                <w:tab w:val="left" w:pos="306"/>
              </w:tabs>
              <w:ind w:left="731" w:hanging="556"/>
              <w:contextualSpacing/>
              <w:jc w:val="center"/>
              <w:rPr>
                <w:rFonts w:eastAsia="Times New Roman" w:cs="Arial"/>
                <w:color w:val="000000"/>
                <w:sz w:val="20"/>
                <w:szCs w:val="20"/>
                <w:lang w:eastAsia="lt-LT"/>
              </w:rPr>
            </w:pPr>
          </w:p>
        </w:tc>
        <w:tc>
          <w:tcPr>
            <w:tcW w:w="7371" w:type="dxa"/>
            <w:tcBorders>
              <w:top w:val="single" w:sz="4" w:space="0" w:color="auto"/>
              <w:left w:val="nil"/>
              <w:bottom w:val="single" w:sz="4" w:space="0" w:color="auto"/>
              <w:right w:val="single" w:sz="4" w:space="0" w:color="auto"/>
            </w:tcBorders>
            <w:shd w:val="clear" w:color="000000" w:fill="FFFFFF"/>
            <w:vAlign w:val="center"/>
            <w:hideMark/>
          </w:tcPr>
          <w:p w14:paraId="4715B646" w14:textId="53026FF7" w:rsidR="00EA1F81" w:rsidRPr="009D3B23" w:rsidRDefault="00EA1F81" w:rsidP="00EA1F81">
            <w:pPr>
              <w:ind w:firstLine="0"/>
              <w:jc w:val="both"/>
              <w:rPr>
                <w:rFonts w:eastAsia="Times New Roman" w:cs="Arial"/>
                <w:color w:val="000000"/>
                <w:sz w:val="20"/>
                <w:szCs w:val="20"/>
                <w:lang w:eastAsia="lt-LT"/>
              </w:rPr>
            </w:pPr>
            <w:r w:rsidRPr="009D3B23">
              <w:rPr>
                <w:rFonts w:eastAsia="Times New Roman" w:cs="Arial"/>
                <w:color w:val="000000"/>
                <w:sz w:val="20"/>
                <w:szCs w:val="20"/>
                <w:lang w:eastAsia="lt-LT"/>
              </w:rPr>
              <w:t xml:space="preserve">Microsoft </w:t>
            </w:r>
            <w:proofErr w:type="spellStart"/>
            <w:r w:rsidRPr="009D3B23">
              <w:rPr>
                <w:rFonts w:eastAsia="Times New Roman" w:cs="Arial"/>
                <w:color w:val="000000"/>
                <w:sz w:val="20"/>
                <w:szCs w:val="20"/>
                <w:lang w:eastAsia="lt-LT"/>
              </w:rPr>
              <w:t>Core</w:t>
            </w:r>
            <w:proofErr w:type="spellEnd"/>
            <w:r w:rsidRPr="009D3B23">
              <w:rPr>
                <w:rFonts w:eastAsia="Times New Roman" w:cs="Arial"/>
                <w:color w:val="000000"/>
                <w:sz w:val="20"/>
                <w:szCs w:val="20"/>
                <w:lang w:eastAsia="lt-LT"/>
              </w:rPr>
              <w:t xml:space="preserve"> </w:t>
            </w:r>
            <w:proofErr w:type="spellStart"/>
            <w:r w:rsidRPr="009D3B23">
              <w:rPr>
                <w:rFonts w:eastAsia="Times New Roman" w:cs="Arial"/>
                <w:color w:val="000000"/>
                <w:sz w:val="20"/>
                <w:szCs w:val="20"/>
                <w:lang w:eastAsia="lt-LT"/>
              </w:rPr>
              <w:t>Infrastructure</w:t>
            </w:r>
            <w:proofErr w:type="spellEnd"/>
            <w:r w:rsidRPr="009D3B23">
              <w:rPr>
                <w:rFonts w:eastAsia="Times New Roman" w:cs="Arial"/>
                <w:color w:val="000000"/>
                <w:sz w:val="20"/>
                <w:szCs w:val="20"/>
                <w:lang w:eastAsia="lt-LT"/>
              </w:rPr>
              <w:t xml:space="preserve"> Server </w:t>
            </w:r>
            <w:proofErr w:type="spellStart"/>
            <w:r w:rsidRPr="009D3B23">
              <w:rPr>
                <w:rFonts w:eastAsia="Times New Roman" w:cs="Arial"/>
                <w:color w:val="000000"/>
                <w:sz w:val="20"/>
                <w:szCs w:val="20"/>
                <w:lang w:eastAsia="lt-LT"/>
              </w:rPr>
              <w:t>Suite</w:t>
            </w:r>
            <w:proofErr w:type="spellEnd"/>
            <w:r w:rsidRPr="009D3B23">
              <w:rPr>
                <w:rFonts w:eastAsia="Times New Roman" w:cs="Arial"/>
                <w:color w:val="000000"/>
                <w:sz w:val="20"/>
                <w:szCs w:val="20"/>
                <w:lang w:eastAsia="lt-LT"/>
              </w:rPr>
              <w:t xml:space="preserve"> </w:t>
            </w:r>
            <w:proofErr w:type="spellStart"/>
            <w:r w:rsidRPr="009D3B23">
              <w:rPr>
                <w:rFonts w:eastAsia="Times New Roman" w:cs="Arial"/>
                <w:color w:val="000000"/>
                <w:sz w:val="20"/>
                <w:szCs w:val="20"/>
                <w:lang w:eastAsia="lt-LT"/>
              </w:rPr>
              <w:t>Datacenter</w:t>
            </w:r>
            <w:proofErr w:type="spellEnd"/>
            <w:r w:rsidRPr="009D3B23">
              <w:rPr>
                <w:rFonts w:eastAsia="Times New Roman" w:cs="Arial"/>
                <w:color w:val="000000"/>
                <w:sz w:val="20"/>
                <w:szCs w:val="20"/>
                <w:lang w:eastAsia="lt-LT"/>
              </w:rPr>
              <w:t xml:space="preserve"> (naujausia gamintojo paskelbta versija) licencija</w:t>
            </w:r>
            <w:r w:rsidR="003C67BE" w:rsidRPr="009D3B23">
              <w:rPr>
                <w:rFonts w:eastAsia="Times New Roman" w:cs="Arial"/>
                <w:color w:val="000000"/>
                <w:sz w:val="20"/>
                <w:szCs w:val="20"/>
                <w:lang w:eastAsia="lt-LT"/>
              </w:rPr>
              <w:t xml:space="preserve"> </w:t>
            </w:r>
            <w:r w:rsidR="003C67BE" w:rsidRPr="009D3B23">
              <w:rPr>
                <w:rFonts w:eastAsia="Times New Roman" w:cs="Arial"/>
                <w:bCs/>
                <w:color w:val="000000"/>
                <w:sz w:val="20"/>
                <w:szCs w:val="20"/>
                <w:lang w:eastAsia="lt-LT"/>
              </w:rPr>
              <w:t>arba lygiavertės programinės įrangos licencija</w:t>
            </w:r>
            <w:r w:rsidRPr="009D3B23">
              <w:rPr>
                <w:rFonts w:eastAsia="Times New Roman" w:cs="Arial"/>
                <w:color w:val="000000"/>
                <w:sz w:val="20"/>
                <w:szCs w:val="20"/>
                <w:lang w:eastAsia="lt-LT"/>
              </w:rPr>
              <w:t>.</w:t>
            </w:r>
          </w:p>
        </w:tc>
        <w:tc>
          <w:tcPr>
            <w:tcW w:w="1417" w:type="dxa"/>
            <w:tcBorders>
              <w:top w:val="single" w:sz="4" w:space="0" w:color="auto"/>
              <w:left w:val="nil"/>
              <w:bottom w:val="single" w:sz="4" w:space="0" w:color="auto"/>
              <w:right w:val="single" w:sz="4" w:space="0" w:color="auto"/>
            </w:tcBorders>
            <w:shd w:val="clear" w:color="000000" w:fill="FFFFFF"/>
            <w:noWrap/>
            <w:vAlign w:val="bottom"/>
            <w:hideMark/>
          </w:tcPr>
          <w:p w14:paraId="26FE6EFA" w14:textId="77777777" w:rsidR="00EA1F81" w:rsidRPr="009D3B23" w:rsidRDefault="00EA1F81" w:rsidP="00EA1F81">
            <w:pPr>
              <w:ind w:firstLine="0"/>
              <w:jc w:val="center"/>
              <w:rPr>
                <w:rFonts w:eastAsia="Times New Roman" w:cs="Arial"/>
                <w:color w:val="000000"/>
                <w:sz w:val="20"/>
                <w:szCs w:val="20"/>
                <w:lang w:eastAsia="lt-LT"/>
              </w:rPr>
            </w:pPr>
            <w:r w:rsidRPr="009D3B23">
              <w:rPr>
                <w:rFonts w:eastAsia="Times New Roman" w:cs="Arial"/>
                <w:color w:val="000000"/>
                <w:sz w:val="20"/>
                <w:szCs w:val="20"/>
                <w:lang w:eastAsia="lt-LT"/>
              </w:rPr>
              <w:t>338</w:t>
            </w:r>
          </w:p>
        </w:tc>
      </w:tr>
      <w:tr w:rsidR="00EA1F81" w:rsidRPr="009D3B23" w14:paraId="4D653DBE" w14:textId="77777777" w:rsidTr="00EA1F81">
        <w:trPr>
          <w:trHeight w:val="499"/>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7892D23B" w14:textId="77777777" w:rsidR="00EA1F81" w:rsidRPr="009D3B23" w:rsidRDefault="00EA1F81" w:rsidP="00EA1F81">
            <w:pPr>
              <w:numPr>
                <w:ilvl w:val="0"/>
                <w:numId w:val="38"/>
              </w:numPr>
              <w:tabs>
                <w:tab w:val="left" w:pos="306"/>
              </w:tabs>
              <w:ind w:left="731" w:hanging="556"/>
              <w:contextualSpacing/>
              <w:jc w:val="center"/>
              <w:rPr>
                <w:rFonts w:eastAsia="Times New Roman" w:cs="Arial"/>
                <w:color w:val="000000"/>
                <w:sz w:val="20"/>
                <w:szCs w:val="20"/>
                <w:lang w:eastAsia="lt-LT"/>
              </w:rPr>
            </w:pPr>
          </w:p>
        </w:tc>
        <w:tc>
          <w:tcPr>
            <w:tcW w:w="7371" w:type="dxa"/>
            <w:tcBorders>
              <w:top w:val="single" w:sz="4" w:space="0" w:color="auto"/>
              <w:left w:val="nil"/>
              <w:bottom w:val="single" w:sz="4" w:space="0" w:color="auto"/>
              <w:right w:val="single" w:sz="4" w:space="0" w:color="auto"/>
            </w:tcBorders>
            <w:shd w:val="clear" w:color="000000" w:fill="FFFFFF"/>
            <w:vAlign w:val="center"/>
          </w:tcPr>
          <w:p w14:paraId="33981CEB" w14:textId="2DD8B7FA" w:rsidR="00EA1F81" w:rsidRPr="009D3B23" w:rsidRDefault="00EA1F81" w:rsidP="00EA1F81">
            <w:pPr>
              <w:ind w:firstLine="0"/>
              <w:jc w:val="both"/>
              <w:rPr>
                <w:rFonts w:eastAsia="Times New Roman" w:cs="Arial"/>
                <w:color w:val="000000"/>
                <w:sz w:val="20"/>
                <w:szCs w:val="20"/>
                <w:lang w:eastAsia="lt-LT"/>
              </w:rPr>
            </w:pPr>
            <w:r w:rsidRPr="009D3B23">
              <w:rPr>
                <w:rFonts w:eastAsia="Times New Roman" w:cs="Arial"/>
                <w:color w:val="000000"/>
                <w:sz w:val="20"/>
                <w:szCs w:val="20"/>
                <w:lang w:eastAsia="lt-LT"/>
              </w:rPr>
              <w:t xml:space="preserve">Microsoft </w:t>
            </w:r>
            <w:proofErr w:type="spellStart"/>
            <w:r w:rsidRPr="009D3B23">
              <w:rPr>
                <w:rFonts w:eastAsia="Times New Roman" w:cs="Arial"/>
                <w:color w:val="000000"/>
                <w:sz w:val="20"/>
                <w:szCs w:val="20"/>
                <w:lang w:eastAsia="lt-LT"/>
              </w:rPr>
              <w:t>Consulting</w:t>
            </w:r>
            <w:proofErr w:type="spellEnd"/>
            <w:r w:rsidRPr="009D3B23">
              <w:rPr>
                <w:rFonts w:eastAsia="Times New Roman" w:cs="Arial"/>
                <w:color w:val="000000"/>
                <w:sz w:val="20"/>
                <w:szCs w:val="20"/>
                <w:lang w:eastAsia="lt-LT"/>
              </w:rPr>
              <w:t xml:space="preserve"> </w:t>
            </w:r>
            <w:proofErr w:type="spellStart"/>
            <w:r w:rsidRPr="009D3B23">
              <w:rPr>
                <w:rFonts w:eastAsia="Times New Roman" w:cs="Arial"/>
                <w:color w:val="000000"/>
                <w:sz w:val="20"/>
                <w:szCs w:val="20"/>
                <w:lang w:eastAsia="lt-LT"/>
              </w:rPr>
              <w:t>Services</w:t>
            </w:r>
            <w:proofErr w:type="spellEnd"/>
            <w:r w:rsidRPr="009D3B23">
              <w:rPr>
                <w:rFonts w:eastAsia="Times New Roman" w:cs="Arial"/>
                <w:color w:val="000000"/>
                <w:sz w:val="20"/>
                <w:szCs w:val="20"/>
                <w:lang w:eastAsia="lt-LT"/>
              </w:rPr>
              <w:t xml:space="preserve"> gamintojo paslaugos licencija</w:t>
            </w:r>
            <w:r w:rsidR="003C67BE" w:rsidRPr="009D3B23">
              <w:rPr>
                <w:rFonts w:eastAsia="Times New Roman" w:cs="Arial"/>
                <w:color w:val="000000"/>
                <w:sz w:val="20"/>
                <w:szCs w:val="20"/>
                <w:lang w:eastAsia="lt-LT"/>
              </w:rPr>
              <w:t xml:space="preserve"> </w:t>
            </w:r>
            <w:r w:rsidR="003C67BE" w:rsidRPr="009D3B23">
              <w:rPr>
                <w:rFonts w:eastAsia="Times New Roman" w:cs="Arial"/>
                <w:bCs/>
                <w:color w:val="000000"/>
                <w:sz w:val="20"/>
                <w:szCs w:val="20"/>
                <w:lang w:eastAsia="lt-LT"/>
              </w:rPr>
              <w:t>arba lygiavertės programinės įrangos licencija</w:t>
            </w:r>
            <w:r w:rsidRPr="009D3B23">
              <w:rPr>
                <w:rFonts w:eastAsia="Times New Roman" w:cs="Arial"/>
                <w:color w:val="000000"/>
                <w:sz w:val="20"/>
                <w:szCs w:val="20"/>
                <w:lang w:eastAsia="lt-LT"/>
              </w:rPr>
              <w:t>.</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6D9A2408" w14:textId="77777777" w:rsidR="00EA1F81" w:rsidRPr="009D3B23" w:rsidRDefault="00EA1F81" w:rsidP="00EA1F81">
            <w:pPr>
              <w:ind w:firstLine="0"/>
              <w:jc w:val="center"/>
              <w:rPr>
                <w:rFonts w:eastAsia="Times New Roman" w:cs="Arial"/>
                <w:color w:val="000000"/>
                <w:sz w:val="20"/>
                <w:szCs w:val="20"/>
                <w:lang w:eastAsia="lt-LT"/>
              </w:rPr>
            </w:pPr>
            <w:r w:rsidRPr="009D3B23">
              <w:rPr>
                <w:rFonts w:eastAsia="Times New Roman" w:cs="Arial"/>
                <w:color w:val="000000"/>
                <w:sz w:val="20"/>
                <w:szCs w:val="20"/>
                <w:lang w:eastAsia="lt-LT"/>
              </w:rPr>
              <w:t>1</w:t>
            </w:r>
          </w:p>
        </w:tc>
      </w:tr>
    </w:tbl>
    <w:p w14:paraId="10FE7BC6" w14:textId="77777777" w:rsidR="00AD115E" w:rsidRPr="009D3B23" w:rsidRDefault="00EA1F81" w:rsidP="00EA1F81">
      <w:pPr>
        <w:spacing w:before="60" w:after="60"/>
        <w:ind w:firstLine="0"/>
        <w:jc w:val="both"/>
        <w:rPr>
          <w:rFonts w:eastAsia="Calibri" w:cs="Arial"/>
          <w:sz w:val="20"/>
          <w:szCs w:val="20"/>
        </w:rPr>
      </w:pPr>
      <w:r w:rsidRPr="009D3B23">
        <w:rPr>
          <w:rFonts w:eastAsia="Calibri" w:cs="Arial"/>
          <w:sz w:val="20"/>
          <w:szCs w:val="20"/>
        </w:rPr>
        <w:fldChar w:fldCharType="end"/>
      </w:r>
    </w:p>
    <w:p w14:paraId="21611945" w14:textId="48E8B29E" w:rsidR="00EA1F81" w:rsidRPr="009D3B23" w:rsidRDefault="00EA1F81" w:rsidP="00EA1F81">
      <w:pPr>
        <w:spacing w:before="60" w:after="60"/>
        <w:ind w:firstLine="0"/>
        <w:jc w:val="both"/>
        <w:rPr>
          <w:rFonts w:eastAsia="Calibri" w:cs="Arial"/>
          <w:sz w:val="20"/>
          <w:szCs w:val="20"/>
        </w:rPr>
      </w:pPr>
      <w:r w:rsidRPr="009D3B23">
        <w:rPr>
          <w:rFonts w:eastAsia="Calibri" w:cs="Arial"/>
          <w:sz w:val="20"/>
          <w:szCs w:val="20"/>
        </w:rPr>
        <w:t>Lentelėje Nr. 1 nurodyti planuojami licencijų prenumeratos kiekiai</w:t>
      </w:r>
      <w:r w:rsidR="00513822" w:rsidRPr="009D3B23">
        <w:rPr>
          <w:rFonts w:eastAsia="Calibri" w:cs="Arial"/>
          <w:sz w:val="20"/>
          <w:szCs w:val="20"/>
        </w:rPr>
        <w:t xml:space="preserve"> </w:t>
      </w:r>
      <w:r w:rsidRPr="009D3B23">
        <w:rPr>
          <w:rFonts w:eastAsia="Calibri" w:cs="Arial"/>
          <w:sz w:val="20"/>
          <w:szCs w:val="20"/>
        </w:rPr>
        <w:t>gali mažėti arba didėti ne daugiau kaip 3</w:t>
      </w:r>
      <w:r w:rsidR="00513822" w:rsidRPr="009D3B23">
        <w:rPr>
          <w:rFonts w:eastAsia="Calibri" w:cs="Arial"/>
          <w:sz w:val="20"/>
          <w:szCs w:val="20"/>
        </w:rPr>
        <w:t>0 procentų nuo nurodyto kiekio</w:t>
      </w:r>
      <w:r w:rsidR="00062636" w:rsidRPr="009D3B23">
        <w:rPr>
          <w:rFonts w:eastAsia="Calibri" w:cs="Arial"/>
          <w:sz w:val="20"/>
          <w:szCs w:val="20"/>
        </w:rPr>
        <w:t xml:space="preserve">. Komponenčių, </w:t>
      </w:r>
      <w:r w:rsidR="00DA69B9" w:rsidRPr="009D3B23">
        <w:rPr>
          <w:rFonts w:eastAsia="Calibri" w:cs="Arial"/>
          <w:sz w:val="20"/>
          <w:szCs w:val="20"/>
        </w:rPr>
        <w:t xml:space="preserve">kurių kiekiai yra 1 arba 2 gali būti neužsakomi, komponenčių, </w:t>
      </w:r>
      <w:r w:rsidR="00062636" w:rsidRPr="009D3B23">
        <w:rPr>
          <w:rFonts w:eastAsia="Calibri" w:cs="Arial"/>
          <w:sz w:val="20"/>
          <w:szCs w:val="20"/>
        </w:rPr>
        <w:t xml:space="preserve">nurodytų Eil. Nr. </w:t>
      </w:r>
      <w:r w:rsidR="00DA69B9" w:rsidRPr="009D3B23">
        <w:rPr>
          <w:rFonts w:eastAsia="Calibri" w:cs="Arial"/>
          <w:sz w:val="20"/>
          <w:szCs w:val="20"/>
        </w:rPr>
        <w:t xml:space="preserve">5, </w:t>
      </w:r>
      <w:r w:rsidR="00062636" w:rsidRPr="009D3B23">
        <w:rPr>
          <w:rFonts w:eastAsia="Calibri" w:cs="Arial"/>
          <w:sz w:val="20"/>
          <w:szCs w:val="20"/>
        </w:rPr>
        <w:t>8,</w:t>
      </w:r>
      <w:r w:rsidR="00DA69B9" w:rsidRPr="009D3B23">
        <w:rPr>
          <w:rFonts w:eastAsia="Calibri" w:cs="Arial"/>
          <w:sz w:val="20"/>
          <w:szCs w:val="20"/>
        </w:rPr>
        <w:t xml:space="preserve"> </w:t>
      </w:r>
      <w:r w:rsidR="00062636" w:rsidRPr="009D3B23">
        <w:rPr>
          <w:rFonts w:eastAsia="Calibri" w:cs="Arial"/>
          <w:sz w:val="20"/>
          <w:szCs w:val="20"/>
        </w:rPr>
        <w:t xml:space="preserve">9, </w:t>
      </w:r>
      <w:r w:rsidR="00DA69B9" w:rsidRPr="009D3B23">
        <w:rPr>
          <w:rFonts w:eastAsia="Calibri" w:cs="Arial"/>
          <w:sz w:val="20"/>
          <w:szCs w:val="20"/>
        </w:rPr>
        <w:t xml:space="preserve">11, </w:t>
      </w:r>
      <w:r w:rsidR="00062636" w:rsidRPr="009D3B23">
        <w:rPr>
          <w:rFonts w:eastAsia="Calibri" w:cs="Arial"/>
          <w:sz w:val="20"/>
          <w:szCs w:val="20"/>
        </w:rPr>
        <w:t xml:space="preserve">14,15, 16,17 Pirkėjas gali neužsakyti antrais ar trečiais prenumeratos galiojimo metais. </w:t>
      </w:r>
    </w:p>
    <w:p w14:paraId="719525DD" w14:textId="77777777" w:rsidR="00CD63EC" w:rsidRPr="009D3B23" w:rsidRDefault="00CD63EC" w:rsidP="00CD63EC">
      <w:pPr>
        <w:pStyle w:val="ListParagraph"/>
        <w:spacing w:before="60" w:after="60"/>
        <w:ind w:firstLine="0"/>
        <w:jc w:val="both"/>
        <w:rPr>
          <w:rFonts w:cs="Arial"/>
          <w:i/>
          <w:sz w:val="20"/>
          <w:szCs w:val="20"/>
        </w:rPr>
      </w:pPr>
    </w:p>
    <w:p w14:paraId="01DA7E2F" w14:textId="53834346" w:rsidR="00CD63EC" w:rsidRPr="009D3B23" w:rsidRDefault="00CD63EC" w:rsidP="00CD63EC">
      <w:pPr>
        <w:pStyle w:val="ListParagraph"/>
        <w:numPr>
          <w:ilvl w:val="0"/>
          <w:numId w:val="26"/>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9D3B23">
        <w:rPr>
          <w:rFonts w:cs="Arial"/>
          <w:b/>
          <w:sz w:val="20"/>
          <w:szCs w:val="20"/>
        </w:rPr>
        <w:t>ĮSIPAREIGOJIMŲ VYKDYMO VIETA</w:t>
      </w:r>
    </w:p>
    <w:p w14:paraId="2417F248" w14:textId="38949EB0" w:rsidR="00CD63EC" w:rsidRPr="009D3B23" w:rsidRDefault="001D3F1C" w:rsidP="00CD63EC">
      <w:pPr>
        <w:pBdr>
          <w:bottom w:val="single" w:sz="6" w:space="1" w:color="auto"/>
        </w:pBdr>
        <w:spacing w:before="60" w:after="60"/>
        <w:ind w:firstLine="0"/>
        <w:jc w:val="both"/>
        <w:rPr>
          <w:rStyle w:val="Laukeliai"/>
          <w:rFonts w:cs="Arial"/>
          <w:szCs w:val="20"/>
        </w:rPr>
      </w:pPr>
      <w:r w:rsidRPr="009D3B23">
        <w:rPr>
          <w:rStyle w:val="Laukeliai"/>
          <w:rFonts w:cs="Arial"/>
          <w:szCs w:val="20"/>
        </w:rPr>
        <w:t>Žvejų g. 14, Vilnius.</w:t>
      </w:r>
    </w:p>
    <w:p w14:paraId="655E04AC" w14:textId="77777777" w:rsidR="00E22948" w:rsidRPr="009D3B23" w:rsidRDefault="00E22948" w:rsidP="00642A9E">
      <w:pPr>
        <w:spacing w:before="60" w:after="60"/>
        <w:ind w:firstLine="0"/>
        <w:jc w:val="both"/>
        <w:rPr>
          <w:rFonts w:cs="Arial"/>
          <w:i/>
          <w:sz w:val="20"/>
          <w:szCs w:val="20"/>
        </w:rPr>
      </w:pPr>
    </w:p>
    <w:p w14:paraId="62E629C0" w14:textId="77777777" w:rsidR="00DC0874" w:rsidRPr="009D3B23" w:rsidRDefault="004E03D6" w:rsidP="00952E39">
      <w:pPr>
        <w:pStyle w:val="ListParagraph"/>
        <w:numPr>
          <w:ilvl w:val="0"/>
          <w:numId w:val="26"/>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9D3B23">
        <w:rPr>
          <w:rFonts w:cs="Arial"/>
          <w:b/>
          <w:sz w:val="20"/>
          <w:szCs w:val="20"/>
        </w:rPr>
        <w:t>REIKALAVIMAI PIRKIMO OBJEKTUI</w:t>
      </w:r>
    </w:p>
    <w:p w14:paraId="0D9071AB" w14:textId="77777777" w:rsidR="00D604EF" w:rsidRPr="009D3B23" w:rsidRDefault="00D604EF" w:rsidP="00D604EF">
      <w:pPr>
        <w:pStyle w:val="ListParagraph"/>
        <w:numPr>
          <w:ilvl w:val="1"/>
          <w:numId w:val="26"/>
        </w:numPr>
        <w:pBdr>
          <w:bottom w:val="single" w:sz="8" w:space="1" w:color="auto"/>
          <w:between w:val="single" w:sz="12" w:space="1" w:color="auto"/>
        </w:pBdr>
        <w:tabs>
          <w:tab w:val="left" w:pos="567"/>
        </w:tabs>
        <w:spacing w:before="60" w:after="60"/>
        <w:ind w:left="0" w:firstLine="0"/>
        <w:contextualSpacing w:val="0"/>
        <w:rPr>
          <w:rFonts w:cs="Arial"/>
          <w:b/>
          <w:sz w:val="20"/>
          <w:szCs w:val="20"/>
        </w:rPr>
      </w:pPr>
      <w:r w:rsidRPr="009D3B23">
        <w:rPr>
          <w:rFonts w:cs="Arial"/>
          <w:b/>
          <w:sz w:val="20"/>
          <w:szCs w:val="20"/>
        </w:rPr>
        <w:t>Esamos situacijos aprašymas</w:t>
      </w:r>
    </w:p>
    <w:p w14:paraId="0818B0FF" w14:textId="2C2D2ED8" w:rsidR="001D3F1C" w:rsidRPr="009D3B23" w:rsidRDefault="001D3F1C" w:rsidP="001D3F1C">
      <w:pPr>
        <w:ind w:firstLine="0"/>
        <w:jc w:val="both"/>
        <w:rPr>
          <w:rFonts w:cs="Arial"/>
          <w:sz w:val="20"/>
          <w:szCs w:val="20"/>
        </w:rPr>
      </w:pPr>
      <w:r w:rsidRPr="009D3B23">
        <w:rPr>
          <w:rFonts w:cs="Arial"/>
          <w:sz w:val="20"/>
          <w:szCs w:val="20"/>
        </w:rPr>
        <w:t xml:space="preserve">Perkama </w:t>
      </w:r>
      <w:r w:rsidRPr="009D3B23">
        <w:rPr>
          <w:rStyle w:val="Laukeliai"/>
          <w:rFonts w:cs="Arial"/>
          <w:szCs w:val="20"/>
        </w:rPr>
        <w:t>lentelėse Nr. 2-21</w:t>
      </w:r>
      <w:r w:rsidRPr="009D3B23">
        <w:rPr>
          <w:rFonts w:cs="Arial"/>
          <w:sz w:val="20"/>
          <w:szCs w:val="20"/>
        </w:rPr>
        <w:t xml:space="preserve"> nurodytos Microsoft programinės įrangos licencijų prenumerata turi būti suteikta pagal Microsoft Korporatyvinės Sutarties Prenumeratos (angl. </w:t>
      </w:r>
      <w:proofErr w:type="spellStart"/>
      <w:r w:rsidRPr="009D3B23">
        <w:rPr>
          <w:rFonts w:cs="Arial"/>
          <w:sz w:val="20"/>
          <w:szCs w:val="20"/>
        </w:rPr>
        <w:t>Enterprise</w:t>
      </w:r>
      <w:proofErr w:type="spellEnd"/>
      <w:r w:rsidRPr="009D3B23">
        <w:rPr>
          <w:rFonts w:cs="Arial"/>
          <w:sz w:val="20"/>
          <w:szCs w:val="20"/>
        </w:rPr>
        <w:t xml:space="preserve"> </w:t>
      </w:r>
      <w:proofErr w:type="spellStart"/>
      <w:r w:rsidRPr="009D3B23">
        <w:rPr>
          <w:rFonts w:cs="Arial"/>
          <w:sz w:val="20"/>
          <w:szCs w:val="20"/>
        </w:rPr>
        <w:t>Agreement</w:t>
      </w:r>
      <w:proofErr w:type="spellEnd"/>
      <w:r w:rsidRPr="009D3B23">
        <w:rPr>
          <w:rFonts w:cs="Arial"/>
          <w:sz w:val="20"/>
          <w:szCs w:val="20"/>
        </w:rPr>
        <w:t xml:space="preserve"> </w:t>
      </w:r>
      <w:proofErr w:type="spellStart"/>
      <w:r w:rsidRPr="009D3B23">
        <w:rPr>
          <w:rFonts w:cs="Arial"/>
          <w:sz w:val="20"/>
          <w:szCs w:val="20"/>
        </w:rPr>
        <w:t>Subscription</w:t>
      </w:r>
      <w:proofErr w:type="spellEnd"/>
      <w:r w:rsidRPr="009D3B23">
        <w:rPr>
          <w:rFonts w:cs="Arial"/>
          <w:sz w:val="20"/>
          <w:szCs w:val="20"/>
        </w:rPr>
        <w:t xml:space="preserve">) sąlygas. Programinės įrangos licencijų palaikymas suteikiamas pagal standartines gamintojo Microsoft produktų palaikymo sąlygas. Detalus palaikymo sąlygų aprašas pateikiamas gamintojo Microsoft interneto svetainėje </w:t>
      </w:r>
      <w:hyperlink r:id="rId12" w:history="1">
        <w:r w:rsidRPr="009D3B23">
          <w:rPr>
            <w:rStyle w:val="Hyperlink"/>
            <w:rFonts w:cs="Arial"/>
            <w:sz w:val="20"/>
            <w:szCs w:val="20"/>
          </w:rPr>
          <w:t>http://support.microsoft.com/?ln=lt</w:t>
        </w:r>
      </w:hyperlink>
      <w:r w:rsidRPr="009D3B23">
        <w:rPr>
          <w:rFonts w:cs="Arial"/>
          <w:sz w:val="20"/>
          <w:szCs w:val="20"/>
        </w:rPr>
        <w:t xml:space="preserve"> .</w:t>
      </w:r>
    </w:p>
    <w:p w14:paraId="364AC9A1" w14:textId="77777777" w:rsidR="001D3F1C" w:rsidRPr="009D3B23" w:rsidRDefault="001D3F1C" w:rsidP="001D3F1C">
      <w:pPr>
        <w:ind w:firstLine="0"/>
        <w:jc w:val="both"/>
        <w:rPr>
          <w:rFonts w:cs="Arial"/>
          <w:i/>
          <w:sz w:val="20"/>
          <w:szCs w:val="20"/>
          <w:shd w:val="clear" w:color="auto" w:fill="D9D9D9" w:themeFill="background1" w:themeFillShade="D9"/>
        </w:rPr>
      </w:pPr>
      <w:r w:rsidRPr="009D3B23">
        <w:rPr>
          <w:rFonts w:cs="Arial"/>
          <w:sz w:val="20"/>
          <w:szCs w:val="20"/>
        </w:rPr>
        <w:t>Visos pateikiamos licencijos turi turėti naujumo garantiją, suteikiančią teisę naudotis licencijos galiojimo termino metu išleistomis naujomis programų versijomis, pasirinktinomis senesnėmis programų versijomis.</w:t>
      </w:r>
    </w:p>
    <w:p w14:paraId="5C95854A" w14:textId="77777777" w:rsidR="00D604EF" w:rsidRPr="009D3B23" w:rsidRDefault="00D604EF" w:rsidP="00D604EF">
      <w:pPr>
        <w:spacing w:before="60" w:after="60"/>
        <w:ind w:firstLine="0"/>
        <w:jc w:val="both"/>
        <w:rPr>
          <w:rFonts w:cs="Arial"/>
          <w:i/>
          <w:sz w:val="20"/>
          <w:szCs w:val="20"/>
          <w:shd w:val="clear" w:color="auto" w:fill="D9D9D9" w:themeFill="background1" w:themeFillShade="D9"/>
        </w:rPr>
      </w:pPr>
    </w:p>
    <w:p w14:paraId="6F275A85" w14:textId="77777777" w:rsidR="00D604EF" w:rsidRPr="009D3B23" w:rsidRDefault="00D604EF" w:rsidP="00D604EF">
      <w:pPr>
        <w:pStyle w:val="ListParagraph"/>
        <w:numPr>
          <w:ilvl w:val="1"/>
          <w:numId w:val="26"/>
        </w:numPr>
        <w:pBdr>
          <w:bottom w:val="single" w:sz="8" w:space="1" w:color="auto"/>
          <w:between w:val="single" w:sz="12" w:space="1" w:color="auto"/>
        </w:pBdr>
        <w:tabs>
          <w:tab w:val="left" w:pos="567"/>
        </w:tabs>
        <w:spacing w:before="60" w:after="60"/>
        <w:ind w:left="0" w:firstLine="0"/>
        <w:contextualSpacing w:val="0"/>
        <w:rPr>
          <w:rFonts w:cs="Arial"/>
          <w:b/>
          <w:sz w:val="20"/>
          <w:szCs w:val="20"/>
        </w:rPr>
      </w:pPr>
      <w:r w:rsidRPr="009D3B23">
        <w:rPr>
          <w:rFonts w:cs="Arial"/>
          <w:b/>
          <w:sz w:val="20"/>
          <w:szCs w:val="20"/>
        </w:rPr>
        <w:t>Pirkimo objekto aprašymas</w:t>
      </w:r>
    </w:p>
    <w:p w14:paraId="2B9AE4A6" w14:textId="77777777" w:rsidR="001D3F1C" w:rsidRPr="009D3B23" w:rsidRDefault="001D3F1C" w:rsidP="001D3F1C">
      <w:pPr>
        <w:spacing w:before="60" w:after="60"/>
        <w:ind w:firstLine="0"/>
        <w:jc w:val="both"/>
        <w:rPr>
          <w:rFonts w:eastAsia="Calibri" w:cs="Arial"/>
          <w:sz w:val="20"/>
          <w:szCs w:val="20"/>
        </w:rPr>
      </w:pPr>
      <w:r w:rsidRPr="009D3B23">
        <w:rPr>
          <w:rFonts w:eastAsia="Calibri" w:cs="Arial"/>
          <w:sz w:val="20"/>
          <w:szCs w:val="20"/>
        </w:rPr>
        <w:t>Pirkimo objekto aprašymas pateikiamas lentelėse Nr. 2-21.</w:t>
      </w:r>
    </w:p>
    <w:p w14:paraId="70429050" w14:textId="77777777" w:rsidR="001D3F1C" w:rsidRPr="009D3B23" w:rsidRDefault="001D3F1C" w:rsidP="001D3F1C">
      <w:pPr>
        <w:spacing w:before="60" w:after="60"/>
        <w:ind w:firstLine="0"/>
        <w:jc w:val="both"/>
        <w:rPr>
          <w:rFonts w:eastAsia="Calibri" w:cs="Arial"/>
          <w:sz w:val="20"/>
          <w:szCs w:val="20"/>
        </w:rPr>
      </w:pPr>
    </w:p>
    <w:p w14:paraId="44A74F5D" w14:textId="683ACB70" w:rsidR="001D3F1C" w:rsidRPr="009D3B23" w:rsidRDefault="001D3F1C" w:rsidP="001D3F1C">
      <w:pPr>
        <w:ind w:left="720" w:firstLine="0"/>
        <w:jc w:val="both"/>
        <w:rPr>
          <w:rFonts w:eastAsia="Calibri" w:cs="Arial"/>
          <w:b/>
          <w:sz w:val="20"/>
          <w:szCs w:val="20"/>
        </w:rPr>
      </w:pPr>
      <w:r w:rsidRPr="009D3B23">
        <w:rPr>
          <w:rFonts w:eastAsia="Calibri" w:cs="Arial"/>
          <w:b/>
          <w:sz w:val="20"/>
          <w:szCs w:val="20"/>
        </w:rPr>
        <w:t xml:space="preserve">Lentelė Nr. 2. Microsoft </w:t>
      </w:r>
      <w:proofErr w:type="spellStart"/>
      <w:r w:rsidRPr="009D3B23">
        <w:rPr>
          <w:rFonts w:eastAsia="Calibri" w:cs="Arial"/>
          <w:b/>
          <w:sz w:val="20"/>
          <w:szCs w:val="20"/>
        </w:rPr>
        <w:t>Secure</w:t>
      </w:r>
      <w:proofErr w:type="spellEnd"/>
      <w:r w:rsidRPr="009D3B23">
        <w:rPr>
          <w:rFonts w:eastAsia="Calibri" w:cs="Arial"/>
          <w:b/>
          <w:sz w:val="20"/>
          <w:szCs w:val="20"/>
        </w:rPr>
        <w:t xml:space="preserve"> </w:t>
      </w:r>
      <w:proofErr w:type="spellStart"/>
      <w:r w:rsidRPr="009D3B23">
        <w:rPr>
          <w:rFonts w:eastAsia="Calibri" w:cs="Arial"/>
          <w:b/>
          <w:sz w:val="20"/>
          <w:szCs w:val="20"/>
        </w:rPr>
        <w:t>Productive</w:t>
      </w:r>
      <w:proofErr w:type="spellEnd"/>
      <w:r w:rsidRPr="009D3B23">
        <w:rPr>
          <w:rFonts w:eastAsia="Calibri" w:cs="Arial"/>
          <w:b/>
          <w:sz w:val="20"/>
          <w:szCs w:val="20"/>
        </w:rPr>
        <w:t xml:space="preserve"> </w:t>
      </w:r>
      <w:proofErr w:type="spellStart"/>
      <w:r w:rsidRPr="009D3B23">
        <w:rPr>
          <w:rFonts w:eastAsia="Calibri" w:cs="Arial"/>
          <w:b/>
          <w:sz w:val="20"/>
          <w:szCs w:val="20"/>
        </w:rPr>
        <w:t>Enterprise</w:t>
      </w:r>
      <w:proofErr w:type="spellEnd"/>
      <w:r w:rsidRPr="009D3B23">
        <w:rPr>
          <w:rFonts w:eastAsia="Calibri" w:cs="Arial"/>
          <w:b/>
          <w:sz w:val="20"/>
          <w:szCs w:val="20"/>
        </w:rPr>
        <w:t xml:space="preserve"> E3 (naujausia gamintojo paskelbta versija) </w:t>
      </w:r>
      <w:r w:rsidR="00332878" w:rsidRPr="009D3B23">
        <w:rPr>
          <w:rFonts w:eastAsia="Calibri" w:cs="Arial"/>
          <w:b/>
          <w:sz w:val="20"/>
          <w:szCs w:val="20"/>
        </w:rPr>
        <w:t xml:space="preserve">licencijų paketas </w:t>
      </w:r>
      <w:r w:rsidRPr="009D3B23">
        <w:rPr>
          <w:rFonts w:eastAsia="Calibri" w:cs="Arial"/>
          <w:b/>
          <w:sz w:val="20"/>
          <w:szCs w:val="20"/>
        </w:rPr>
        <w:t xml:space="preserve">arba lygiavertės programinės įrangos </w:t>
      </w:r>
      <w:r w:rsidR="00332878" w:rsidRPr="009D3B23">
        <w:rPr>
          <w:rFonts w:eastAsia="Calibri" w:cs="Arial"/>
          <w:b/>
          <w:sz w:val="20"/>
          <w:szCs w:val="20"/>
        </w:rPr>
        <w:t>licencijų paketas</w:t>
      </w:r>
      <w:r w:rsidRPr="009D3B23">
        <w:rPr>
          <w:rFonts w:eastAsia="Calibri" w:cs="Arial"/>
          <w:b/>
          <w:sz w:val="20"/>
          <w:szCs w:val="20"/>
        </w:rPr>
        <w:t>:</w:t>
      </w:r>
    </w:p>
    <w:tbl>
      <w:tblPr>
        <w:tblW w:w="9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7409"/>
      </w:tblGrid>
      <w:tr w:rsidR="001D3F1C" w:rsidRPr="009D3B23" w14:paraId="0B7A0D80" w14:textId="77777777" w:rsidTr="006309AB">
        <w:tc>
          <w:tcPr>
            <w:tcW w:w="2093" w:type="dxa"/>
            <w:tcBorders>
              <w:top w:val="single" w:sz="4" w:space="0" w:color="auto"/>
              <w:left w:val="single" w:sz="4" w:space="0" w:color="auto"/>
              <w:bottom w:val="single" w:sz="4" w:space="0" w:color="auto"/>
              <w:right w:val="single" w:sz="4" w:space="0" w:color="auto"/>
            </w:tcBorders>
            <w:hideMark/>
          </w:tcPr>
          <w:p w14:paraId="619C77D4" w14:textId="77777777" w:rsidR="001D3F1C" w:rsidRPr="009D3B23" w:rsidRDefault="001D3F1C" w:rsidP="006309AB">
            <w:pPr>
              <w:ind w:right="57" w:firstLine="0"/>
              <w:rPr>
                <w:rFonts w:eastAsia="Calibri" w:cs="Arial"/>
                <w:snapToGrid w:val="0"/>
                <w:sz w:val="20"/>
                <w:szCs w:val="20"/>
              </w:rPr>
            </w:pPr>
            <w:r w:rsidRPr="009D3B23">
              <w:rPr>
                <w:rFonts w:eastAsia="Calibri" w:cs="Arial"/>
                <w:snapToGrid w:val="0"/>
                <w:sz w:val="20"/>
                <w:szCs w:val="20"/>
              </w:rPr>
              <w:t>Rodiklis</w:t>
            </w:r>
          </w:p>
        </w:tc>
        <w:tc>
          <w:tcPr>
            <w:tcW w:w="7409" w:type="dxa"/>
            <w:tcBorders>
              <w:top w:val="single" w:sz="4" w:space="0" w:color="auto"/>
              <w:left w:val="single" w:sz="4" w:space="0" w:color="auto"/>
              <w:bottom w:val="single" w:sz="4" w:space="0" w:color="auto"/>
              <w:right w:val="single" w:sz="4" w:space="0" w:color="auto"/>
            </w:tcBorders>
            <w:hideMark/>
          </w:tcPr>
          <w:p w14:paraId="4AADE013" w14:textId="77777777" w:rsidR="001D3F1C" w:rsidRPr="009D3B23" w:rsidRDefault="001D3F1C" w:rsidP="006309AB">
            <w:pPr>
              <w:ind w:left="57" w:right="57" w:hanging="23"/>
              <w:rPr>
                <w:rFonts w:eastAsia="Calibri" w:cs="Arial"/>
                <w:snapToGrid w:val="0"/>
                <w:sz w:val="20"/>
                <w:szCs w:val="20"/>
              </w:rPr>
            </w:pPr>
            <w:r w:rsidRPr="009D3B23">
              <w:rPr>
                <w:rFonts w:eastAsia="Calibri" w:cs="Arial"/>
                <w:snapToGrid w:val="0"/>
                <w:sz w:val="20"/>
                <w:szCs w:val="20"/>
              </w:rPr>
              <w:t>Reikalaujama reikšmė</w:t>
            </w:r>
          </w:p>
        </w:tc>
      </w:tr>
      <w:tr w:rsidR="001D3F1C" w:rsidRPr="009D3B23" w14:paraId="59F25CDE" w14:textId="77777777" w:rsidTr="006309AB">
        <w:trPr>
          <w:trHeight w:val="84"/>
        </w:trPr>
        <w:tc>
          <w:tcPr>
            <w:tcW w:w="2093" w:type="dxa"/>
            <w:tcBorders>
              <w:top w:val="single" w:sz="4" w:space="0" w:color="auto"/>
              <w:left w:val="single" w:sz="4" w:space="0" w:color="auto"/>
              <w:bottom w:val="single" w:sz="4" w:space="0" w:color="auto"/>
              <w:right w:val="single" w:sz="4" w:space="0" w:color="auto"/>
            </w:tcBorders>
          </w:tcPr>
          <w:p w14:paraId="7BE40CCE"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Funkcionalumo reikalavimai</w:t>
            </w:r>
          </w:p>
        </w:tc>
        <w:tc>
          <w:tcPr>
            <w:tcW w:w="7409" w:type="dxa"/>
            <w:tcBorders>
              <w:top w:val="single" w:sz="4" w:space="0" w:color="auto"/>
              <w:left w:val="single" w:sz="4" w:space="0" w:color="auto"/>
              <w:bottom w:val="single" w:sz="4" w:space="0" w:color="auto"/>
              <w:right w:val="single" w:sz="4" w:space="0" w:color="auto"/>
            </w:tcBorders>
          </w:tcPr>
          <w:p w14:paraId="76CC3664" w14:textId="329B80C6" w:rsidR="001D3F1C" w:rsidRPr="009D3B23" w:rsidRDefault="00CB7D1C" w:rsidP="006309AB">
            <w:pPr>
              <w:ind w:hanging="23"/>
              <w:jc w:val="both"/>
              <w:rPr>
                <w:rFonts w:eastAsia="Calibri" w:cs="Arial"/>
                <w:sz w:val="20"/>
                <w:szCs w:val="20"/>
              </w:rPr>
            </w:pPr>
            <w:r w:rsidRPr="009D3B23">
              <w:rPr>
                <w:rFonts w:eastAsia="Calibri" w:cs="Arial"/>
                <w:sz w:val="20"/>
                <w:szCs w:val="20"/>
              </w:rPr>
              <w:t xml:space="preserve">Licencijų </w:t>
            </w:r>
            <w:r w:rsidR="001D3F1C" w:rsidRPr="009D3B23">
              <w:rPr>
                <w:rFonts w:eastAsia="Calibri" w:cs="Arial"/>
                <w:sz w:val="20"/>
                <w:szCs w:val="20"/>
              </w:rPr>
              <w:t>paketas turi būti sudarytas iš:</w:t>
            </w:r>
          </w:p>
          <w:p w14:paraId="134F8867"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Microsoft darbo vietos operacinės sistemos atnaujinimo.</w:t>
            </w:r>
          </w:p>
          <w:p w14:paraId="6D308473"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Biuro programų rinkinio, su galimybe jį naudoti atjungtu nuo kompiuterio tinklo (</w:t>
            </w:r>
            <w:proofErr w:type="spellStart"/>
            <w:r w:rsidRPr="009D3B23">
              <w:rPr>
                <w:rFonts w:eastAsia="Calibri" w:cs="Arial"/>
                <w:sz w:val="20"/>
                <w:szCs w:val="20"/>
              </w:rPr>
              <w:t>off</w:t>
            </w:r>
            <w:proofErr w:type="spellEnd"/>
            <w:r w:rsidRPr="009D3B23">
              <w:rPr>
                <w:rFonts w:eastAsia="Calibri" w:cs="Arial"/>
                <w:sz w:val="20"/>
                <w:szCs w:val="20"/>
              </w:rPr>
              <w:t>-line) rėžimu.</w:t>
            </w:r>
          </w:p>
          <w:p w14:paraId="79560FFB"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Biuro programų rinkinio duomenų sinchronizavimo/perdavimo paslaugų.</w:t>
            </w:r>
          </w:p>
          <w:p w14:paraId="75B01913"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 xml:space="preserve">Mobilumo ir saugumo įrankių rinkinio. </w:t>
            </w:r>
          </w:p>
          <w:p w14:paraId="7FBEE8B5"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 xml:space="preserve">Prieigos teisės jungimuisi prie organizacijoje įdiegtų serverių. </w:t>
            </w:r>
          </w:p>
        </w:tc>
      </w:tr>
      <w:tr w:rsidR="001D3F1C" w:rsidRPr="009D3B23" w14:paraId="2A37B745" w14:textId="77777777" w:rsidTr="006309AB">
        <w:trPr>
          <w:trHeight w:val="84"/>
        </w:trPr>
        <w:tc>
          <w:tcPr>
            <w:tcW w:w="2093" w:type="dxa"/>
            <w:tcBorders>
              <w:top w:val="single" w:sz="4" w:space="0" w:color="auto"/>
              <w:left w:val="single" w:sz="4" w:space="0" w:color="auto"/>
              <w:bottom w:val="single" w:sz="4" w:space="0" w:color="auto"/>
              <w:right w:val="single" w:sz="4" w:space="0" w:color="auto"/>
            </w:tcBorders>
            <w:hideMark/>
          </w:tcPr>
          <w:p w14:paraId="41E186E4"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lastRenderedPageBreak/>
              <w:t>Palaikoma operacinė sistema</w:t>
            </w:r>
          </w:p>
        </w:tc>
        <w:tc>
          <w:tcPr>
            <w:tcW w:w="7409" w:type="dxa"/>
            <w:tcBorders>
              <w:top w:val="single" w:sz="4" w:space="0" w:color="auto"/>
              <w:left w:val="single" w:sz="4" w:space="0" w:color="auto"/>
              <w:bottom w:val="single" w:sz="4" w:space="0" w:color="auto"/>
              <w:right w:val="single" w:sz="4" w:space="0" w:color="auto"/>
            </w:tcBorders>
            <w:hideMark/>
          </w:tcPr>
          <w:p w14:paraId="0400B54B"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 xml:space="preserve">Windows 7 Professional/Windows 7 </w:t>
            </w:r>
            <w:proofErr w:type="spellStart"/>
            <w:r w:rsidRPr="009D3B23">
              <w:rPr>
                <w:rFonts w:eastAsia="Calibri" w:cs="Arial"/>
                <w:sz w:val="20"/>
                <w:szCs w:val="20"/>
              </w:rPr>
              <w:t>Enterprise</w:t>
            </w:r>
            <w:proofErr w:type="spellEnd"/>
            <w:r w:rsidRPr="009D3B23">
              <w:rPr>
                <w:rFonts w:eastAsia="Calibri" w:cs="Arial"/>
                <w:sz w:val="20"/>
                <w:szCs w:val="20"/>
              </w:rPr>
              <w:t xml:space="preserve">/Windows 8/8.1 Professional/Windows 8/8.1 </w:t>
            </w:r>
            <w:proofErr w:type="spellStart"/>
            <w:r w:rsidRPr="009D3B23">
              <w:rPr>
                <w:rFonts w:eastAsia="Calibri" w:cs="Arial"/>
                <w:sz w:val="20"/>
                <w:szCs w:val="20"/>
              </w:rPr>
              <w:t>Enterprise</w:t>
            </w:r>
            <w:proofErr w:type="spellEnd"/>
            <w:r w:rsidRPr="009D3B23">
              <w:rPr>
                <w:rFonts w:eastAsia="Calibri" w:cs="Arial"/>
                <w:sz w:val="20"/>
                <w:szCs w:val="20"/>
              </w:rPr>
              <w:t xml:space="preserve">/Windows 10 Professional/Windows 10 </w:t>
            </w:r>
            <w:proofErr w:type="spellStart"/>
            <w:r w:rsidRPr="009D3B23">
              <w:rPr>
                <w:rFonts w:eastAsia="Calibri" w:cs="Arial"/>
                <w:sz w:val="20"/>
                <w:szCs w:val="20"/>
              </w:rPr>
              <w:t>Enterprise</w:t>
            </w:r>
            <w:proofErr w:type="spellEnd"/>
          </w:p>
        </w:tc>
      </w:tr>
      <w:tr w:rsidR="001D3F1C" w:rsidRPr="009D3B23" w14:paraId="47A66B38" w14:textId="77777777" w:rsidTr="006309AB">
        <w:tc>
          <w:tcPr>
            <w:tcW w:w="2093" w:type="dxa"/>
            <w:tcBorders>
              <w:top w:val="single" w:sz="4" w:space="0" w:color="auto"/>
              <w:left w:val="single" w:sz="4" w:space="0" w:color="auto"/>
              <w:bottom w:val="single" w:sz="4" w:space="0" w:color="auto"/>
              <w:right w:val="single" w:sz="4" w:space="0" w:color="auto"/>
            </w:tcBorders>
            <w:hideMark/>
          </w:tcPr>
          <w:p w14:paraId="367E8E4F"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Būtini darbo vietos operacinės sistemos funkciniai moduliai</w:t>
            </w:r>
          </w:p>
        </w:tc>
        <w:tc>
          <w:tcPr>
            <w:tcW w:w="7409" w:type="dxa"/>
            <w:tcBorders>
              <w:top w:val="single" w:sz="4" w:space="0" w:color="auto"/>
              <w:left w:val="single" w:sz="4" w:space="0" w:color="auto"/>
              <w:bottom w:val="single" w:sz="4" w:space="0" w:color="auto"/>
              <w:right w:val="single" w:sz="4" w:space="0" w:color="auto"/>
            </w:tcBorders>
            <w:hideMark/>
          </w:tcPr>
          <w:p w14:paraId="3026480A"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 xml:space="preserve">Operacinės sistemos atnaujinimas. Integruotos disko, failų integralumo tikrinimo priemonės. Automatinis disko klaidų taisymas. Integruotas nuotolinio prisijungimo su VPN palaikymas. Integruota failų ir naudotojo duomenų archyvavimo posistemė. Failų </w:t>
            </w:r>
            <w:proofErr w:type="spellStart"/>
            <w:r w:rsidRPr="009D3B23">
              <w:rPr>
                <w:rFonts w:eastAsia="Calibri" w:cs="Arial"/>
                <w:sz w:val="20"/>
                <w:szCs w:val="20"/>
              </w:rPr>
              <w:t>versijavimas</w:t>
            </w:r>
            <w:proofErr w:type="spellEnd"/>
            <w:r w:rsidRPr="009D3B23">
              <w:rPr>
                <w:rFonts w:eastAsia="Calibri" w:cs="Arial"/>
                <w:sz w:val="20"/>
                <w:szCs w:val="20"/>
              </w:rPr>
              <w:t xml:space="preserve"> (šešėlinių kopijų kūrimas). Integruotas asmeninių duomenų valdymas, kredencialų tvarkymas. Integruotos duomenų, vidinių ir išorinių laikmenų ir bylų šifravimo priemonės.  Integruotos priemonės, leidžiančios dirbti atsijungus nuo kompiuterių tinklo (</w:t>
            </w:r>
            <w:proofErr w:type="spellStart"/>
            <w:r w:rsidRPr="009D3B23">
              <w:rPr>
                <w:rFonts w:eastAsia="Calibri" w:cs="Arial"/>
                <w:sz w:val="20"/>
                <w:szCs w:val="20"/>
              </w:rPr>
              <w:t>Offline</w:t>
            </w:r>
            <w:proofErr w:type="spellEnd"/>
            <w:r w:rsidRPr="009D3B23">
              <w:rPr>
                <w:rFonts w:eastAsia="Calibri" w:cs="Arial"/>
                <w:sz w:val="20"/>
                <w:szCs w:val="20"/>
              </w:rPr>
              <w:t xml:space="preserve"> aplankai). Integruotos nuotolinės pagalbos priemonės. Automatinis/Rankinis operacinės sistemos ir biuro programų paketo atnaujinimas iš firmos-gamintojos svetainės. Galimybė centralizuotai vykdyti operacinės sistemos ir taikomųjų programų įdiegimą darbo vietoje. Galimybė centralizuotai, katalogo tarnybos ir operacinės sistemos priemonėmis, vykdyti taikomųjų programų įdiegimo ir paleidimo kontrolę (pvz. uždrausti taikomųjų programų įdiegimą ir paleidimą darbo vietoje). Turi turėti gamintojo numatytą galimybę naudotis Windows </w:t>
            </w:r>
            <w:proofErr w:type="spellStart"/>
            <w:r w:rsidRPr="009D3B23">
              <w:rPr>
                <w:rFonts w:eastAsia="Calibri" w:cs="Arial"/>
                <w:sz w:val="20"/>
                <w:szCs w:val="20"/>
              </w:rPr>
              <w:t>Thin</w:t>
            </w:r>
            <w:proofErr w:type="spellEnd"/>
            <w:r w:rsidRPr="009D3B23">
              <w:rPr>
                <w:rFonts w:eastAsia="Calibri" w:cs="Arial"/>
                <w:sz w:val="20"/>
                <w:szCs w:val="20"/>
              </w:rPr>
              <w:t xml:space="preserve"> PC programine įranga. Turi turėti teisę licencijuotam naudotojui diegti programinės įrangos atnaujinimą į neribotą kiekį įrenginių, turinčių kvalifikuojančią operacinę sistemą pagal programinės įrangos gamintojo licencijavimo nuostatas.</w:t>
            </w:r>
          </w:p>
        </w:tc>
      </w:tr>
      <w:tr w:rsidR="001D3F1C" w:rsidRPr="009D3B23" w14:paraId="60C63EBD" w14:textId="77777777" w:rsidTr="006309AB">
        <w:tc>
          <w:tcPr>
            <w:tcW w:w="2093" w:type="dxa"/>
            <w:tcBorders>
              <w:top w:val="single" w:sz="4" w:space="0" w:color="auto"/>
              <w:left w:val="single" w:sz="4" w:space="0" w:color="auto"/>
              <w:bottom w:val="single" w:sz="4" w:space="0" w:color="auto"/>
              <w:right w:val="single" w:sz="4" w:space="0" w:color="auto"/>
            </w:tcBorders>
          </w:tcPr>
          <w:p w14:paraId="566C170A"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Būtini biuro programų rinkinio funkciniai moduliai</w:t>
            </w:r>
          </w:p>
        </w:tc>
        <w:tc>
          <w:tcPr>
            <w:tcW w:w="7409" w:type="dxa"/>
            <w:tcBorders>
              <w:top w:val="single" w:sz="4" w:space="0" w:color="auto"/>
              <w:left w:val="single" w:sz="4" w:space="0" w:color="auto"/>
              <w:bottom w:val="single" w:sz="4" w:space="0" w:color="auto"/>
              <w:right w:val="single" w:sz="4" w:space="0" w:color="auto"/>
            </w:tcBorders>
          </w:tcPr>
          <w:p w14:paraId="0BBCB05B"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 xml:space="preserve">Tekstų redaktorius, skaičiuoklė, elektroninio pašto ir grupinio darbo programa, pateikčių rengimo programa, duomenų bazių tvarkymo programa, universali užrašų kaupimo programa, komunikacijos programa. Licencijuotas naudotojas turi turėti teisę diegti biuro programų rinkinį į ne mažiau nei 5 įrenginius ir vienas egzempliorius turi turėti teisę naudoti ankstesnes biuro programų rinkinio versijas (angl. </w:t>
            </w:r>
            <w:proofErr w:type="spellStart"/>
            <w:r w:rsidRPr="009D3B23">
              <w:rPr>
                <w:rFonts w:eastAsia="Calibri" w:cs="Arial"/>
                <w:sz w:val="20"/>
                <w:szCs w:val="20"/>
              </w:rPr>
              <w:t>downgrade</w:t>
            </w:r>
            <w:proofErr w:type="spellEnd"/>
            <w:r w:rsidRPr="009D3B23">
              <w:rPr>
                <w:rFonts w:eastAsia="Calibri" w:cs="Arial"/>
                <w:sz w:val="20"/>
                <w:szCs w:val="20"/>
              </w:rPr>
              <w:t xml:space="preserve"> </w:t>
            </w:r>
            <w:proofErr w:type="spellStart"/>
            <w:r w:rsidRPr="009D3B23">
              <w:rPr>
                <w:rFonts w:eastAsia="Calibri" w:cs="Arial"/>
                <w:sz w:val="20"/>
                <w:szCs w:val="20"/>
              </w:rPr>
              <w:t>rights</w:t>
            </w:r>
            <w:proofErr w:type="spellEnd"/>
            <w:r w:rsidRPr="009D3B23">
              <w:rPr>
                <w:rFonts w:eastAsia="Calibri" w:cs="Arial"/>
                <w:sz w:val="20"/>
                <w:szCs w:val="20"/>
              </w:rPr>
              <w:t xml:space="preserve">). </w:t>
            </w:r>
          </w:p>
        </w:tc>
      </w:tr>
      <w:tr w:rsidR="001D3F1C" w:rsidRPr="009D3B23" w14:paraId="59120F30" w14:textId="77777777" w:rsidTr="006309AB">
        <w:tc>
          <w:tcPr>
            <w:tcW w:w="2093" w:type="dxa"/>
            <w:tcBorders>
              <w:top w:val="single" w:sz="4" w:space="0" w:color="auto"/>
              <w:left w:val="single" w:sz="4" w:space="0" w:color="auto"/>
              <w:bottom w:val="single" w:sz="4" w:space="0" w:color="auto"/>
              <w:right w:val="single" w:sz="4" w:space="0" w:color="auto"/>
            </w:tcBorders>
          </w:tcPr>
          <w:p w14:paraId="3061D4E4"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Būtini duomenų perdavimo paslaugos moduliai</w:t>
            </w:r>
          </w:p>
        </w:tc>
        <w:tc>
          <w:tcPr>
            <w:tcW w:w="7409" w:type="dxa"/>
            <w:tcBorders>
              <w:top w:val="single" w:sz="4" w:space="0" w:color="auto"/>
              <w:left w:val="single" w:sz="4" w:space="0" w:color="auto"/>
              <w:bottom w:val="single" w:sz="4" w:space="0" w:color="auto"/>
              <w:right w:val="single" w:sz="4" w:space="0" w:color="auto"/>
            </w:tcBorders>
          </w:tcPr>
          <w:p w14:paraId="34310ED0"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Elektroninio pašto ir grupinio darbo duomenų apsikeitimo paslauga, svetainių ir darbo sričių talpinimo paslauga, komunikacijos paslauga.</w:t>
            </w:r>
          </w:p>
        </w:tc>
      </w:tr>
      <w:tr w:rsidR="001D3F1C" w:rsidRPr="009D3B23" w14:paraId="093E2B91" w14:textId="77777777" w:rsidTr="006309AB">
        <w:tc>
          <w:tcPr>
            <w:tcW w:w="2093" w:type="dxa"/>
            <w:tcBorders>
              <w:top w:val="single" w:sz="4" w:space="0" w:color="auto"/>
              <w:left w:val="single" w:sz="4" w:space="0" w:color="auto"/>
              <w:bottom w:val="single" w:sz="4" w:space="0" w:color="auto"/>
              <w:right w:val="single" w:sz="4" w:space="0" w:color="auto"/>
            </w:tcBorders>
          </w:tcPr>
          <w:p w14:paraId="24DD852C"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Reikalavimai teksto redaktoriui</w:t>
            </w:r>
          </w:p>
        </w:tc>
        <w:tc>
          <w:tcPr>
            <w:tcW w:w="7409" w:type="dxa"/>
            <w:tcBorders>
              <w:top w:val="single" w:sz="4" w:space="0" w:color="auto"/>
              <w:left w:val="single" w:sz="4" w:space="0" w:color="auto"/>
              <w:bottom w:val="single" w:sz="4" w:space="0" w:color="auto"/>
              <w:right w:val="single" w:sz="4" w:space="0" w:color="auto"/>
            </w:tcBorders>
          </w:tcPr>
          <w:p w14:paraId="614AAF91"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Turi turėti galimybę dirbti su makrokomandomis, užtikrinant suderinamumą su Microsoft Word versijų makrokomandomis ir paruoštais dokumentų šablonais, kuriuose naudojamos makrokomandos.</w:t>
            </w:r>
          </w:p>
        </w:tc>
      </w:tr>
      <w:tr w:rsidR="001D3F1C" w:rsidRPr="009D3B23" w14:paraId="0BF57787" w14:textId="77777777" w:rsidTr="006309AB">
        <w:tc>
          <w:tcPr>
            <w:tcW w:w="2093" w:type="dxa"/>
            <w:tcBorders>
              <w:top w:val="single" w:sz="4" w:space="0" w:color="auto"/>
              <w:left w:val="single" w:sz="4" w:space="0" w:color="auto"/>
              <w:bottom w:val="single" w:sz="4" w:space="0" w:color="auto"/>
              <w:right w:val="single" w:sz="4" w:space="0" w:color="auto"/>
            </w:tcBorders>
          </w:tcPr>
          <w:p w14:paraId="3119FDA5"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Reikalavimai universaliai užrašų kaupimo programai</w:t>
            </w:r>
          </w:p>
        </w:tc>
        <w:tc>
          <w:tcPr>
            <w:tcW w:w="7409" w:type="dxa"/>
            <w:tcBorders>
              <w:top w:val="single" w:sz="4" w:space="0" w:color="auto"/>
              <w:left w:val="single" w:sz="4" w:space="0" w:color="auto"/>
              <w:bottom w:val="single" w:sz="4" w:space="0" w:color="auto"/>
              <w:right w:val="single" w:sz="4" w:space="0" w:color="auto"/>
            </w:tcBorders>
          </w:tcPr>
          <w:p w14:paraId="4D245D9C"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 xml:space="preserve">Turi turėti galimybę įkelti duomenis teksto, nuotraukų pavidalu. </w:t>
            </w:r>
          </w:p>
          <w:p w14:paraId="07280C22"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 xml:space="preserve">Turi turėti integruotą piešimo modulį. </w:t>
            </w:r>
          </w:p>
          <w:p w14:paraId="26661B64"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 xml:space="preserve">Turi turėti integruotą teksto atpažinimo (angl. OCR) modulį, leidžiantį ieškoti tekstinės informacijos, nuotraukų formate. </w:t>
            </w:r>
          </w:p>
          <w:p w14:paraId="36359728"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 xml:space="preserve">Turi turėti bendro naudojimo užrašų knygutes saugomas failų serveryje arba Microsoft SharePoint aplinkoje. </w:t>
            </w:r>
          </w:p>
          <w:p w14:paraId="40F4AC7A"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Turi turėti galimybę siųsti užrašų knygučių lapus per elektroninio pašto ir grupinio darbo programą kaip laišką, kaip prikabintą dokumentą, taip pat .</w:t>
            </w:r>
            <w:proofErr w:type="spellStart"/>
            <w:r w:rsidRPr="009D3B23">
              <w:rPr>
                <w:rFonts w:eastAsia="Calibri" w:cs="Arial"/>
                <w:sz w:val="20"/>
                <w:szCs w:val="20"/>
              </w:rPr>
              <w:t>pdf</w:t>
            </w:r>
            <w:proofErr w:type="spellEnd"/>
            <w:r w:rsidRPr="009D3B23">
              <w:rPr>
                <w:rFonts w:eastAsia="Calibri" w:cs="Arial"/>
                <w:sz w:val="20"/>
                <w:szCs w:val="20"/>
              </w:rPr>
              <w:t xml:space="preserve"> formatu. </w:t>
            </w:r>
          </w:p>
          <w:p w14:paraId="0589A116"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Turi būti automatizuotas kitų naudotojų pakvietimas prisijungti prie užrašų knygutės.</w:t>
            </w:r>
          </w:p>
        </w:tc>
      </w:tr>
      <w:tr w:rsidR="001D3F1C" w:rsidRPr="009D3B23" w14:paraId="3871BC90" w14:textId="77777777" w:rsidTr="006309AB">
        <w:tc>
          <w:tcPr>
            <w:tcW w:w="2093" w:type="dxa"/>
            <w:tcBorders>
              <w:top w:val="single" w:sz="4" w:space="0" w:color="auto"/>
              <w:left w:val="single" w:sz="4" w:space="0" w:color="auto"/>
              <w:bottom w:val="single" w:sz="4" w:space="0" w:color="auto"/>
              <w:right w:val="single" w:sz="4" w:space="0" w:color="auto"/>
            </w:tcBorders>
          </w:tcPr>
          <w:p w14:paraId="62F721CD"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Reikalavimai skaičiuoklei</w:t>
            </w:r>
          </w:p>
        </w:tc>
        <w:tc>
          <w:tcPr>
            <w:tcW w:w="7409" w:type="dxa"/>
            <w:tcBorders>
              <w:top w:val="single" w:sz="4" w:space="0" w:color="auto"/>
              <w:left w:val="single" w:sz="4" w:space="0" w:color="auto"/>
              <w:bottom w:val="single" w:sz="4" w:space="0" w:color="auto"/>
              <w:right w:val="single" w:sz="4" w:space="0" w:color="auto"/>
            </w:tcBorders>
          </w:tcPr>
          <w:p w14:paraId="3DD8924F"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Turi turėti galimybę apdoroti duomenis įvairiais pjūviais dinaminės analizės lentelėse (</w:t>
            </w:r>
            <w:proofErr w:type="spellStart"/>
            <w:r w:rsidRPr="009D3B23">
              <w:rPr>
                <w:rFonts w:eastAsia="Calibri" w:cs="Arial"/>
                <w:sz w:val="20"/>
                <w:szCs w:val="20"/>
              </w:rPr>
              <w:t>pivot</w:t>
            </w:r>
            <w:proofErr w:type="spellEnd"/>
            <w:r w:rsidRPr="009D3B23">
              <w:rPr>
                <w:rFonts w:eastAsia="Calibri" w:cs="Arial"/>
                <w:sz w:val="20"/>
                <w:szCs w:val="20"/>
              </w:rPr>
              <w:t xml:space="preserve"> </w:t>
            </w:r>
            <w:proofErr w:type="spellStart"/>
            <w:r w:rsidRPr="009D3B23">
              <w:rPr>
                <w:rFonts w:eastAsia="Calibri" w:cs="Arial"/>
                <w:sz w:val="20"/>
                <w:szCs w:val="20"/>
              </w:rPr>
              <w:t>table</w:t>
            </w:r>
            <w:proofErr w:type="spellEnd"/>
            <w:r w:rsidRPr="009D3B23">
              <w:rPr>
                <w:rFonts w:eastAsia="Calibri" w:cs="Arial"/>
                <w:sz w:val="20"/>
                <w:szCs w:val="20"/>
              </w:rPr>
              <w:t xml:space="preserve"> arba analogiškos). </w:t>
            </w:r>
          </w:p>
        </w:tc>
      </w:tr>
      <w:tr w:rsidR="001D3F1C" w:rsidRPr="009D3B23" w14:paraId="04BBC1D5" w14:textId="77777777" w:rsidTr="006309AB">
        <w:tc>
          <w:tcPr>
            <w:tcW w:w="2093" w:type="dxa"/>
            <w:tcBorders>
              <w:top w:val="single" w:sz="4" w:space="0" w:color="auto"/>
              <w:left w:val="single" w:sz="4" w:space="0" w:color="auto"/>
              <w:bottom w:val="single" w:sz="4" w:space="0" w:color="auto"/>
              <w:right w:val="single" w:sz="4" w:space="0" w:color="auto"/>
            </w:tcBorders>
          </w:tcPr>
          <w:p w14:paraId="7E5BAE4F"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Reikalavimai komunikacijų programai</w:t>
            </w:r>
          </w:p>
        </w:tc>
        <w:tc>
          <w:tcPr>
            <w:tcW w:w="7409" w:type="dxa"/>
            <w:tcBorders>
              <w:top w:val="single" w:sz="4" w:space="0" w:color="auto"/>
              <w:left w:val="single" w:sz="4" w:space="0" w:color="auto"/>
              <w:bottom w:val="single" w:sz="4" w:space="0" w:color="auto"/>
              <w:right w:val="single" w:sz="4" w:space="0" w:color="auto"/>
            </w:tcBorders>
          </w:tcPr>
          <w:p w14:paraId="1E3B1047"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Turi būti žinučių pranešimo servisas ir naudotojų būsenos indikatoriai.</w:t>
            </w:r>
          </w:p>
          <w:p w14:paraId="5AEC25C5"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 xml:space="preserve">Turi būti galimybė paskirti </w:t>
            </w:r>
            <w:proofErr w:type="spellStart"/>
            <w:r w:rsidRPr="009D3B23">
              <w:rPr>
                <w:rFonts w:eastAsia="Calibri" w:cs="Arial"/>
                <w:sz w:val="20"/>
                <w:szCs w:val="20"/>
              </w:rPr>
              <w:t>audio</w:t>
            </w:r>
            <w:proofErr w:type="spellEnd"/>
            <w:r w:rsidRPr="009D3B23">
              <w:rPr>
                <w:rFonts w:eastAsia="Calibri" w:cs="Arial"/>
                <w:sz w:val="20"/>
                <w:szCs w:val="20"/>
              </w:rPr>
              <w:t xml:space="preserve"> / </w:t>
            </w:r>
            <w:proofErr w:type="spellStart"/>
            <w:r w:rsidRPr="009D3B23">
              <w:rPr>
                <w:rFonts w:eastAsia="Calibri" w:cs="Arial"/>
                <w:sz w:val="20"/>
                <w:szCs w:val="20"/>
              </w:rPr>
              <w:t>video</w:t>
            </w:r>
            <w:proofErr w:type="spellEnd"/>
            <w:r w:rsidRPr="009D3B23">
              <w:rPr>
                <w:rFonts w:eastAsia="Calibri" w:cs="Arial"/>
                <w:sz w:val="20"/>
                <w:szCs w:val="20"/>
              </w:rPr>
              <w:t xml:space="preserve"> konferencijas (angl. Online </w:t>
            </w:r>
            <w:proofErr w:type="spellStart"/>
            <w:r w:rsidRPr="009D3B23">
              <w:rPr>
                <w:rFonts w:eastAsia="Calibri" w:cs="Arial"/>
                <w:sz w:val="20"/>
                <w:szCs w:val="20"/>
              </w:rPr>
              <w:t>meeting</w:t>
            </w:r>
            <w:proofErr w:type="spellEnd"/>
            <w:r w:rsidRPr="009D3B23">
              <w:rPr>
                <w:rFonts w:eastAsia="Calibri" w:cs="Arial"/>
                <w:sz w:val="20"/>
                <w:szCs w:val="20"/>
              </w:rPr>
              <w:t>).</w:t>
            </w:r>
          </w:p>
          <w:p w14:paraId="3071D653"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 xml:space="preserve">Turi būti galimybė nukreipti skambučius (į mobilų telefoną, kolegoms ir kt.). </w:t>
            </w:r>
          </w:p>
          <w:p w14:paraId="1A380D3D"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Turi būti galimybė saugoti išeinančių skambučių istoriją elektroninio pašto programoje.</w:t>
            </w:r>
          </w:p>
          <w:p w14:paraId="7360A3E4"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 xml:space="preserve">Turi turėti galimybę paskambinti iš Outlook, SharePoint, </w:t>
            </w:r>
          </w:p>
          <w:p w14:paraId="5D7C4DA6"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 xml:space="preserve">Turi būti galimybė informaciją apie praleistus skambučius gauti per Outlook, </w:t>
            </w:r>
            <w:proofErr w:type="spellStart"/>
            <w:r w:rsidRPr="009D3B23">
              <w:rPr>
                <w:rFonts w:eastAsia="Calibri" w:cs="Arial"/>
                <w:sz w:val="20"/>
                <w:szCs w:val="20"/>
              </w:rPr>
              <w:t>Sype</w:t>
            </w:r>
            <w:proofErr w:type="spellEnd"/>
            <w:r w:rsidRPr="009D3B23">
              <w:rPr>
                <w:rFonts w:eastAsia="Calibri" w:cs="Arial"/>
                <w:sz w:val="20"/>
                <w:szCs w:val="20"/>
              </w:rPr>
              <w:t xml:space="preserve"> </w:t>
            </w:r>
            <w:proofErr w:type="spellStart"/>
            <w:r w:rsidRPr="009D3B23">
              <w:rPr>
                <w:rFonts w:eastAsia="Calibri" w:cs="Arial"/>
                <w:sz w:val="20"/>
                <w:szCs w:val="20"/>
              </w:rPr>
              <w:t>for</w:t>
            </w:r>
            <w:proofErr w:type="spellEnd"/>
            <w:r w:rsidRPr="009D3B23">
              <w:rPr>
                <w:rFonts w:eastAsia="Calibri" w:cs="Arial"/>
                <w:sz w:val="20"/>
                <w:szCs w:val="20"/>
              </w:rPr>
              <w:t xml:space="preserve"> </w:t>
            </w:r>
            <w:proofErr w:type="spellStart"/>
            <w:r w:rsidRPr="009D3B23">
              <w:rPr>
                <w:rFonts w:eastAsia="Calibri" w:cs="Arial"/>
                <w:sz w:val="20"/>
                <w:szCs w:val="20"/>
              </w:rPr>
              <w:t>Business</w:t>
            </w:r>
            <w:proofErr w:type="spellEnd"/>
            <w:r w:rsidRPr="009D3B23">
              <w:rPr>
                <w:rFonts w:eastAsia="Calibri" w:cs="Arial"/>
                <w:sz w:val="20"/>
                <w:szCs w:val="20"/>
              </w:rPr>
              <w:t xml:space="preserve"> programinę įrangą.</w:t>
            </w:r>
          </w:p>
        </w:tc>
      </w:tr>
      <w:tr w:rsidR="001D3F1C" w:rsidRPr="009D3B23" w14:paraId="7BB90B10" w14:textId="77777777" w:rsidTr="006309AB">
        <w:tc>
          <w:tcPr>
            <w:tcW w:w="2093" w:type="dxa"/>
            <w:tcBorders>
              <w:top w:val="single" w:sz="4" w:space="0" w:color="auto"/>
              <w:left w:val="single" w:sz="4" w:space="0" w:color="auto"/>
              <w:bottom w:val="single" w:sz="4" w:space="0" w:color="auto"/>
              <w:right w:val="single" w:sz="4" w:space="0" w:color="auto"/>
            </w:tcBorders>
          </w:tcPr>
          <w:p w14:paraId="3207CAC4"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Reikalavimai naudotojo talpyklai</w:t>
            </w:r>
          </w:p>
        </w:tc>
        <w:tc>
          <w:tcPr>
            <w:tcW w:w="7409" w:type="dxa"/>
            <w:tcBorders>
              <w:top w:val="single" w:sz="4" w:space="0" w:color="auto"/>
              <w:left w:val="single" w:sz="4" w:space="0" w:color="auto"/>
              <w:bottom w:val="single" w:sz="4" w:space="0" w:color="auto"/>
              <w:right w:val="single" w:sz="4" w:space="0" w:color="auto"/>
            </w:tcBorders>
          </w:tcPr>
          <w:p w14:paraId="6FFA987E"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 xml:space="preserve">Su kiekvienu pateikiamu paslaugų paketu turi būti užtikrinta ne mažesnė kaip 1TB talpykla naudotojo duomenims programinės įrangos gamintojo duomenų centre saugoti. </w:t>
            </w:r>
          </w:p>
        </w:tc>
      </w:tr>
      <w:tr w:rsidR="001D3F1C" w:rsidRPr="009D3B23" w14:paraId="33FF056F" w14:textId="77777777" w:rsidTr="006309AB">
        <w:tc>
          <w:tcPr>
            <w:tcW w:w="2093" w:type="dxa"/>
            <w:tcBorders>
              <w:top w:val="single" w:sz="4" w:space="0" w:color="auto"/>
              <w:left w:val="single" w:sz="4" w:space="0" w:color="auto"/>
              <w:bottom w:val="single" w:sz="4" w:space="0" w:color="auto"/>
              <w:right w:val="single" w:sz="4" w:space="0" w:color="auto"/>
            </w:tcBorders>
          </w:tcPr>
          <w:p w14:paraId="04EA573B"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Reikalavimai elektroninio pašto ir grupinio darbo duomenų sinchronizavimo paslaugai</w:t>
            </w:r>
          </w:p>
        </w:tc>
        <w:tc>
          <w:tcPr>
            <w:tcW w:w="7409" w:type="dxa"/>
            <w:tcBorders>
              <w:top w:val="single" w:sz="4" w:space="0" w:color="auto"/>
              <w:left w:val="single" w:sz="4" w:space="0" w:color="auto"/>
              <w:bottom w:val="single" w:sz="4" w:space="0" w:color="auto"/>
              <w:right w:val="single" w:sz="4" w:space="0" w:color="auto"/>
            </w:tcBorders>
          </w:tcPr>
          <w:p w14:paraId="2D2133FF"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 xml:space="preserve">Turi būti galimybė be papildomo mokesčio kiekvienam paslaugos naudotojui skirti ne mažesnę nei 50GB talpos pašto dėžutė, kuri bus talpinama programinės įrangos gamintojo duomenų centre. </w:t>
            </w:r>
          </w:p>
          <w:p w14:paraId="6DD49500"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Turi būti galimybė naudotojui pašto dėžutę pasiekti 24 val. per parą, 7 dienas per savaitę.</w:t>
            </w:r>
          </w:p>
          <w:p w14:paraId="0F651943"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lastRenderedPageBreak/>
              <w:t>Turi Būti galimybė pašto dėžutės pasiekti per atjungtą nuo kompiuterio tinklo (</w:t>
            </w:r>
            <w:proofErr w:type="spellStart"/>
            <w:r w:rsidRPr="009D3B23">
              <w:rPr>
                <w:rFonts w:eastAsia="Calibri" w:cs="Arial"/>
                <w:sz w:val="20"/>
                <w:szCs w:val="20"/>
              </w:rPr>
              <w:t>off</w:t>
            </w:r>
            <w:proofErr w:type="spellEnd"/>
            <w:r w:rsidRPr="009D3B23">
              <w:rPr>
                <w:rFonts w:eastAsia="Calibri" w:cs="Arial"/>
                <w:sz w:val="20"/>
                <w:szCs w:val="20"/>
              </w:rPr>
              <w:t xml:space="preserve">-line) </w:t>
            </w:r>
            <w:proofErr w:type="spellStart"/>
            <w:r w:rsidRPr="009D3B23">
              <w:rPr>
                <w:rFonts w:eastAsia="Calibri" w:cs="Arial"/>
                <w:sz w:val="20"/>
                <w:szCs w:val="20"/>
              </w:rPr>
              <w:t>klientinę</w:t>
            </w:r>
            <w:proofErr w:type="spellEnd"/>
            <w:r w:rsidRPr="009D3B23">
              <w:rPr>
                <w:rFonts w:eastAsia="Calibri" w:cs="Arial"/>
                <w:sz w:val="20"/>
                <w:szCs w:val="20"/>
              </w:rPr>
              <w:t xml:space="preserve"> programą pateikiamą šios paslaugos apimtyje, per interneto naršyklę, per mobilų įrenginį.</w:t>
            </w:r>
          </w:p>
          <w:p w14:paraId="3486E759"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 xml:space="preserve">Duomenų apsikeitimas turi būti užtikrintas priverstinio duomenų pateikimas į galinį įrenginį (angl. </w:t>
            </w:r>
            <w:proofErr w:type="spellStart"/>
            <w:r w:rsidRPr="009D3B23">
              <w:rPr>
                <w:rFonts w:eastAsia="Calibri" w:cs="Arial"/>
                <w:sz w:val="20"/>
                <w:szCs w:val="20"/>
              </w:rPr>
              <w:t>Push</w:t>
            </w:r>
            <w:proofErr w:type="spellEnd"/>
            <w:r w:rsidRPr="009D3B23">
              <w:rPr>
                <w:rFonts w:eastAsia="Calibri" w:cs="Arial"/>
                <w:sz w:val="20"/>
                <w:szCs w:val="20"/>
              </w:rPr>
              <w:t>) technologija.</w:t>
            </w:r>
          </w:p>
          <w:p w14:paraId="36660A2A"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 xml:space="preserve">Turi būti integruotas ir centralizuotai valdomas resursų rezervavimas. </w:t>
            </w:r>
          </w:p>
          <w:p w14:paraId="03A0B604"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 xml:space="preserve">Turi būti galimybė valdyti paslaugos nustatymus komandinių eilučių pagalba (angl. </w:t>
            </w:r>
            <w:proofErr w:type="spellStart"/>
            <w:r w:rsidRPr="009D3B23">
              <w:rPr>
                <w:rFonts w:eastAsia="Calibri" w:cs="Arial"/>
                <w:sz w:val="20"/>
                <w:szCs w:val="20"/>
              </w:rPr>
              <w:t>scripting</w:t>
            </w:r>
            <w:proofErr w:type="spellEnd"/>
            <w:r w:rsidRPr="009D3B23">
              <w:rPr>
                <w:rFonts w:eastAsia="Calibri" w:cs="Arial"/>
                <w:sz w:val="20"/>
                <w:szCs w:val="20"/>
              </w:rPr>
              <w:t xml:space="preserve">). </w:t>
            </w:r>
          </w:p>
          <w:p w14:paraId="4773793D"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Pametus mobilų telefoną su mobiliu pašto klientu, naudotojas turi turėti galimybę naudodamasis pašto klientu  (naršyklėje) pareikalauti pamesto mobilaus telefono duomenų panaikinimo.</w:t>
            </w:r>
          </w:p>
        </w:tc>
      </w:tr>
      <w:tr w:rsidR="001D3F1C" w:rsidRPr="009D3B23" w14:paraId="5A2DB161" w14:textId="77777777" w:rsidTr="006309AB">
        <w:tc>
          <w:tcPr>
            <w:tcW w:w="2093" w:type="dxa"/>
            <w:tcBorders>
              <w:top w:val="single" w:sz="4" w:space="0" w:color="auto"/>
              <w:left w:val="single" w:sz="4" w:space="0" w:color="auto"/>
              <w:bottom w:val="single" w:sz="4" w:space="0" w:color="auto"/>
              <w:right w:val="single" w:sz="4" w:space="0" w:color="auto"/>
            </w:tcBorders>
          </w:tcPr>
          <w:p w14:paraId="598038DB"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lastRenderedPageBreak/>
              <w:t>Reikalavimai svetainių ir darbo sričių talpinimo paslaugai</w:t>
            </w:r>
          </w:p>
        </w:tc>
        <w:tc>
          <w:tcPr>
            <w:tcW w:w="7409" w:type="dxa"/>
            <w:tcBorders>
              <w:top w:val="single" w:sz="4" w:space="0" w:color="auto"/>
              <w:left w:val="single" w:sz="4" w:space="0" w:color="auto"/>
              <w:bottom w:val="single" w:sz="4" w:space="0" w:color="auto"/>
              <w:right w:val="single" w:sz="4" w:space="0" w:color="auto"/>
            </w:tcBorders>
          </w:tcPr>
          <w:p w14:paraId="271218FB"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Turi būti galimybė be papildomo mokesčio talpinti ir kurti svetaines ir darbo sritis paslaugos tiekėjo serveriuose.</w:t>
            </w:r>
          </w:p>
          <w:p w14:paraId="7C550C7A"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Turi būti galimybė pasiekti sukurtas svetaines ir darbo sritis 24 val. per parą, 7 dienas per savaitę.</w:t>
            </w:r>
          </w:p>
          <w:p w14:paraId="65CCA678"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Turi būti galimybe naudojant sinchronizaciją su paslaugos apimtyje pateikiama </w:t>
            </w:r>
            <w:proofErr w:type="spellStart"/>
            <w:r w:rsidRPr="009D3B23">
              <w:rPr>
                <w:rFonts w:eastAsia="Calibri" w:cs="Arial"/>
                <w:sz w:val="20"/>
                <w:szCs w:val="20"/>
              </w:rPr>
              <w:t>klientine</w:t>
            </w:r>
            <w:proofErr w:type="spellEnd"/>
            <w:r w:rsidRPr="009D3B23">
              <w:rPr>
                <w:rFonts w:eastAsia="Calibri" w:cs="Arial"/>
                <w:sz w:val="20"/>
                <w:szCs w:val="20"/>
              </w:rPr>
              <w:t xml:space="preserve"> programine įranga gauti ir redaguoti svetainių ir darbo sričių turinį atjungtu nuo kompiuterio tinklo (</w:t>
            </w:r>
            <w:proofErr w:type="spellStart"/>
            <w:r w:rsidRPr="009D3B23">
              <w:rPr>
                <w:rFonts w:eastAsia="Calibri" w:cs="Arial"/>
                <w:sz w:val="20"/>
                <w:szCs w:val="20"/>
              </w:rPr>
              <w:t>off</w:t>
            </w:r>
            <w:proofErr w:type="spellEnd"/>
            <w:r w:rsidRPr="009D3B23">
              <w:rPr>
                <w:rFonts w:eastAsia="Calibri" w:cs="Arial"/>
                <w:sz w:val="20"/>
                <w:szCs w:val="20"/>
              </w:rPr>
              <w:t>-line) rėžimu.</w:t>
            </w:r>
          </w:p>
          <w:p w14:paraId="771B3710"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Turi būti galimybė naudoti aukščiausio lygio svetaines ir antrines svetaines (galimybė automatiškai susikurti specialios paskirties svetaines, susietas su aukščiausio lygio svetaine, pvz. svetainė, skirta tik tam tikrai organizacijos darbo grupei). Turi būti galimybė vykdyti bendrą paiešką visose svetainėse pagal kataloge suteiktas teises. Turi būti dokumentų </w:t>
            </w:r>
            <w:proofErr w:type="spellStart"/>
            <w:r w:rsidRPr="009D3B23">
              <w:rPr>
                <w:rFonts w:eastAsia="Calibri" w:cs="Arial"/>
                <w:sz w:val="20"/>
                <w:szCs w:val="20"/>
              </w:rPr>
              <w:t>versijavimas</w:t>
            </w:r>
            <w:proofErr w:type="spellEnd"/>
            <w:r w:rsidRPr="009D3B23">
              <w:rPr>
                <w:rFonts w:eastAsia="Calibri" w:cs="Arial"/>
                <w:sz w:val="20"/>
                <w:szCs w:val="20"/>
              </w:rPr>
              <w:t>, integruotos elektroninių dokumentų gyvavimo ciklo valdymo priemonės, darbo sekų valdymo priemonės.</w:t>
            </w:r>
          </w:p>
          <w:p w14:paraId="6A1C491C"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Turi būti asmeninių bei grupinių kalendorių turinio valdymo galimybės. Svetainių supaprastintos versijos turi būti automatiškai prieinamos iš mobilių įrenginių.  Turi būti galimybė skaičiuoklės, formų / anketų dokumentus peržiūrėti interneto naršyklėje. Turi būti galimybė formas / anketas atvaizduoti / redaguoti kliento programine įranga ir naršyklėje. Turi būti garso ir vaizdo medžiagos valdymas bibliotekų pagalba. Turi būti galimybė riboti prieigą prie informacijos apibrėžiant roles ir teises. Turi būti galimybė turėti personalizuotą svetainių erdvę. Turi būti galimybė be papildomo programavimo atlikti paiešką turinio valdymo sistemoje, bylų tarnybinėje stotyje, pašto ir kitose sistemose.</w:t>
            </w:r>
          </w:p>
        </w:tc>
      </w:tr>
      <w:tr w:rsidR="001D3F1C" w:rsidRPr="009D3B23" w14:paraId="7E28983F" w14:textId="77777777" w:rsidTr="006309AB">
        <w:tc>
          <w:tcPr>
            <w:tcW w:w="2093" w:type="dxa"/>
            <w:tcBorders>
              <w:top w:val="single" w:sz="4" w:space="0" w:color="auto"/>
              <w:left w:val="single" w:sz="4" w:space="0" w:color="auto"/>
              <w:bottom w:val="single" w:sz="4" w:space="0" w:color="auto"/>
              <w:right w:val="single" w:sz="4" w:space="0" w:color="auto"/>
            </w:tcBorders>
          </w:tcPr>
          <w:p w14:paraId="25FAB9E5"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Reikalavimai komunikacijos paslaugai</w:t>
            </w:r>
          </w:p>
        </w:tc>
        <w:tc>
          <w:tcPr>
            <w:tcW w:w="7409" w:type="dxa"/>
            <w:tcBorders>
              <w:top w:val="single" w:sz="4" w:space="0" w:color="auto"/>
              <w:left w:val="single" w:sz="4" w:space="0" w:color="auto"/>
              <w:bottom w:val="single" w:sz="4" w:space="0" w:color="auto"/>
              <w:right w:val="single" w:sz="4" w:space="0" w:color="auto"/>
            </w:tcBorders>
          </w:tcPr>
          <w:p w14:paraId="1EBA5000"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Turi būti galimybė naudojant programinės įrangos gamintojo serverius užtikrinti komunikacijų įrangos funkcijas paslaugos naudotojams.</w:t>
            </w:r>
          </w:p>
          <w:p w14:paraId="6C9BC040"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Turi būti galimybė naudotis komunikacijų funkcionalumu 24 val. per parą, 7 dienas per savaitę.</w:t>
            </w:r>
          </w:p>
          <w:p w14:paraId="2E2B568E"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Tiekėjo pateikiamas funkcionalumas privalo apimti garso, vaizdo, </w:t>
            </w:r>
            <w:proofErr w:type="spellStart"/>
            <w:r w:rsidRPr="009D3B23">
              <w:rPr>
                <w:rFonts w:eastAsia="Calibri" w:cs="Arial"/>
                <w:sz w:val="20"/>
                <w:szCs w:val="20"/>
              </w:rPr>
              <w:t>www</w:t>
            </w:r>
            <w:proofErr w:type="spellEnd"/>
            <w:r w:rsidRPr="009D3B23">
              <w:rPr>
                <w:rFonts w:eastAsia="Calibri" w:cs="Arial"/>
                <w:sz w:val="20"/>
                <w:szCs w:val="20"/>
              </w:rPr>
              <w:t xml:space="preserve"> tinklo konferencijas tarp kelių dalyvių. Turi turėti žinučių pranešimo servisą ir naudotojų būsenos indikatorius paslaugos naudotojams, grupinius </w:t>
            </w:r>
            <w:proofErr w:type="spellStart"/>
            <w:r w:rsidRPr="009D3B23">
              <w:rPr>
                <w:rFonts w:eastAsia="Calibri" w:cs="Arial"/>
                <w:sz w:val="20"/>
                <w:szCs w:val="20"/>
              </w:rPr>
              <w:t>susirašinėjimus</w:t>
            </w:r>
            <w:proofErr w:type="spellEnd"/>
            <w:r w:rsidRPr="009D3B23">
              <w:rPr>
                <w:rFonts w:eastAsia="Calibri" w:cs="Arial"/>
                <w:sz w:val="20"/>
                <w:szCs w:val="20"/>
              </w:rPr>
              <w:t xml:space="preserve">. </w:t>
            </w:r>
          </w:p>
          <w:p w14:paraId="4FA45070"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Turi būti galimybė paslaugas pasiekti naudojant atjungtą nuo kompiuterio tinklo (</w:t>
            </w:r>
            <w:proofErr w:type="spellStart"/>
            <w:r w:rsidRPr="009D3B23">
              <w:rPr>
                <w:rFonts w:eastAsia="Calibri" w:cs="Arial"/>
                <w:sz w:val="20"/>
                <w:szCs w:val="20"/>
              </w:rPr>
              <w:t>off</w:t>
            </w:r>
            <w:proofErr w:type="spellEnd"/>
            <w:r w:rsidRPr="009D3B23">
              <w:rPr>
                <w:rFonts w:eastAsia="Calibri" w:cs="Arial"/>
                <w:sz w:val="20"/>
                <w:szCs w:val="20"/>
              </w:rPr>
              <w:t>-line), kartu su paslauga pateikiamą, programinę įranga.</w:t>
            </w:r>
          </w:p>
          <w:p w14:paraId="6DAEC422"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Turi būti galimybė paskambinti iš elektroninio pašto ir grupinio darbo programinės įrangos.</w:t>
            </w:r>
          </w:p>
          <w:p w14:paraId="64A73852"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Turi būti galimybė naudotojui būti informuotam apie praleistus skambučius (per elektroninio pašto ir grupinio darbo, komunikacijos programinę įrangą). Turi būti galimybė paskirti </w:t>
            </w:r>
            <w:proofErr w:type="spellStart"/>
            <w:r w:rsidRPr="009D3B23">
              <w:rPr>
                <w:rFonts w:eastAsia="Calibri" w:cs="Arial"/>
                <w:sz w:val="20"/>
                <w:szCs w:val="20"/>
              </w:rPr>
              <w:t>audio</w:t>
            </w:r>
            <w:proofErr w:type="spellEnd"/>
            <w:r w:rsidRPr="009D3B23">
              <w:rPr>
                <w:rFonts w:eastAsia="Calibri" w:cs="Arial"/>
                <w:sz w:val="20"/>
                <w:szCs w:val="20"/>
              </w:rPr>
              <w:t>/</w:t>
            </w:r>
            <w:proofErr w:type="spellStart"/>
            <w:r w:rsidRPr="009D3B23">
              <w:rPr>
                <w:rFonts w:eastAsia="Calibri" w:cs="Arial"/>
                <w:sz w:val="20"/>
                <w:szCs w:val="20"/>
              </w:rPr>
              <w:t>video</w:t>
            </w:r>
            <w:proofErr w:type="spellEnd"/>
            <w:r w:rsidRPr="009D3B23">
              <w:rPr>
                <w:rFonts w:eastAsia="Calibri" w:cs="Arial"/>
                <w:sz w:val="20"/>
                <w:szCs w:val="20"/>
              </w:rPr>
              <w:t xml:space="preserve"> konferencijas (angl. Online </w:t>
            </w:r>
            <w:proofErr w:type="spellStart"/>
            <w:r w:rsidRPr="009D3B23">
              <w:rPr>
                <w:rFonts w:eastAsia="Calibri" w:cs="Arial"/>
                <w:sz w:val="20"/>
                <w:szCs w:val="20"/>
              </w:rPr>
              <w:t>meeting</w:t>
            </w:r>
            <w:proofErr w:type="spellEnd"/>
            <w:r w:rsidRPr="009D3B23">
              <w:rPr>
                <w:rFonts w:eastAsia="Calibri" w:cs="Arial"/>
                <w:sz w:val="20"/>
                <w:szCs w:val="20"/>
              </w:rPr>
              <w:t>),</w:t>
            </w:r>
          </w:p>
        </w:tc>
      </w:tr>
      <w:tr w:rsidR="001D3F1C" w:rsidRPr="009D3B23" w14:paraId="1521F62D" w14:textId="77777777" w:rsidTr="006309AB">
        <w:tc>
          <w:tcPr>
            <w:tcW w:w="2093" w:type="dxa"/>
            <w:tcBorders>
              <w:top w:val="single" w:sz="4" w:space="0" w:color="auto"/>
              <w:left w:val="single" w:sz="4" w:space="0" w:color="auto"/>
              <w:bottom w:val="single" w:sz="4" w:space="0" w:color="auto"/>
              <w:right w:val="single" w:sz="4" w:space="0" w:color="auto"/>
            </w:tcBorders>
          </w:tcPr>
          <w:p w14:paraId="7665AFC1" w14:textId="77777777" w:rsidR="001D3F1C" w:rsidRPr="009D3B23" w:rsidRDefault="001D3F1C" w:rsidP="006309AB">
            <w:pPr>
              <w:ind w:hanging="23"/>
              <w:jc w:val="both"/>
              <w:rPr>
                <w:rFonts w:eastAsia="Calibri" w:cs="Arial"/>
                <w:sz w:val="20"/>
                <w:szCs w:val="20"/>
                <w:lang w:val="en-US"/>
              </w:rPr>
            </w:pPr>
            <w:r w:rsidRPr="009D3B23">
              <w:rPr>
                <w:rFonts w:eastAsia="Calibri" w:cs="Arial"/>
                <w:sz w:val="20"/>
                <w:szCs w:val="20"/>
              </w:rPr>
              <w:t xml:space="preserve">Būtini mobilumo ir saugumo įrankių rinkinio funkciniai moduliai.  </w:t>
            </w:r>
          </w:p>
        </w:tc>
        <w:tc>
          <w:tcPr>
            <w:tcW w:w="7409" w:type="dxa"/>
            <w:tcBorders>
              <w:top w:val="single" w:sz="4" w:space="0" w:color="auto"/>
              <w:left w:val="single" w:sz="4" w:space="0" w:color="auto"/>
              <w:bottom w:val="single" w:sz="4" w:space="0" w:color="auto"/>
              <w:right w:val="single" w:sz="4" w:space="0" w:color="auto"/>
            </w:tcBorders>
          </w:tcPr>
          <w:p w14:paraId="36147D85"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Centralizuota mobilių įrenginių valdymo paslauga.</w:t>
            </w:r>
          </w:p>
          <w:p w14:paraId="4B201B47"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Naudotojų katalogo tarnyba.</w:t>
            </w:r>
          </w:p>
          <w:p w14:paraId="29C342F8"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Centralizuotas dokumentų šifravimo servisas.</w:t>
            </w:r>
          </w:p>
          <w:p w14:paraId="42ECE535"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Pažangioji grėsmių analitika. </w:t>
            </w:r>
          </w:p>
        </w:tc>
      </w:tr>
      <w:tr w:rsidR="001D3F1C" w:rsidRPr="009D3B23" w14:paraId="3005280D" w14:textId="77777777" w:rsidTr="006309AB">
        <w:tc>
          <w:tcPr>
            <w:tcW w:w="2093" w:type="dxa"/>
            <w:tcBorders>
              <w:top w:val="single" w:sz="4" w:space="0" w:color="auto"/>
              <w:left w:val="single" w:sz="4" w:space="0" w:color="auto"/>
              <w:bottom w:val="single" w:sz="4" w:space="0" w:color="auto"/>
              <w:right w:val="single" w:sz="4" w:space="0" w:color="auto"/>
            </w:tcBorders>
          </w:tcPr>
          <w:p w14:paraId="52EDE09B"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 xml:space="preserve">Reikalavimai centralizuotai mobilių įrenginių valdymo paslaugai. </w:t>
            </w:r>
          </w:p>
        </w:tc>
        <w:tc>
          <w:tcPr>
            <w:tcW w:w="7409" w:type="dxa"/>
            <w:tcBorders>
              <w:top w:val="single" w:sz="4" w:space="0" w:color="auto"/>
              <w:left w:val="single" w:sz="4" w:space="0" w:color="auto"/>
              <w:bottom w:val="single" w:sz="4" w:space="0" w:color="auto"/>
              <w:right w:val="single" w:sz="4" w:space="0" w:color="auto"/>
            </w:tcBorders>
          </w:tcPr>
          <w:p w14:paraId="0ACE865C"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Turi būti užtikrintas centralizuotas politikų pritaikymas ir valdymas mobiliems įrenginiams. Turi būti galimybė valdyti ir nuotoliniu būdu įdiegti/išdiegti mobilias aplikacijas. Turi būti galimybė naudotojams patiems įtraukti turimus įrenginius į organizacijos valdomų įrenginių sąrašą ir diegti organizacijos pateikiamas aplikacijas iš savitarnos portalo. Turi būti galimybė mobilių įrenginių valdymą integruoti kartu su organizacijoje naudojamu Microsoft System </w:t>
            </w:r>
            <w:proofErr w:type="spellStart"/>
            <w:r w:rsidRPr="009D3B23">
              <w:rPr>
                <w:rFonts w:eastAsia="Calibri" w:cs="Arial"/>
                <w:sz w:val="20"/>
                <w:szCs w:val="20"/>
              </w:rPr>
              <w:t>Center</w:t>
            </w:r>
            <w:proofErr w:type="spellEnd"/>
            <w:r w:rsidRPr="009D3B23">
              <w:rPr>
                <w:rFonts w:eastAsia="Calibri" w:cs="Arial"/>
                <w:sz w:val="20"/>
                <w:szCs w:val="20"/>
              </w:rPr>
              <w:t xml:space="preserve"> </w:t>
            </w:r>
            <w:proofErr w:type="spellStart"/>
            <w:r w:rsidRPr="009D3B23">
              <w:rPr>
                <w:rFonts w:eastAsia="Calibri" w:cs="Arial"/>
                <w:sz w:val="20"/>
                <w:szCs w:val="20"/>
              </w:rPr>
              <w:t>Configuration</w:t>
            </w:r>
            <w:proofErr w:type="spellEnd"/>
            <w:r w:rsidRPr="009D3B23">
              <w:rPr>
                <w:rFonts w:eastAsia="Calibri" w:cs="Arial"/>
                <w:sz w:val="20"/>
                <w:szCs w:val="20"/>
              </w:rPr>
              <w:t xml:space="preserve"> Manager  programine įranga. Paslauga turi būti suderinta su šiomis operacinėmis sistemomis: Apple </w:t>
            </w:r>
            <w:proofErr w:type="spellStart"/>
            <w:r w:rsidRPr="009D3B23">
              <w:rPr>
                <w:rFonts w:eastAsia="Calibri" w:cs="Arial"/>
                <w:sz w:val="20"/>
                <w:szCs w:val="20"/>
              </w:rPr>
              <w:t>iOS</w:t>
            </w:r>
            <w:proofErr w:type="spellEnd"/>
            <w:r w:rsidRPr="009D3B23">
              <w:rPr>
                <w:rFonts w:eastAsia="Calibri" w:cs="Arial"/>
                <w:sz w:val="20"/>
                <w:szCs w:val="20"/>
              </w:rPr>
              <w:t xml:space="preserve">, </w:t>
            </w:r>
            <w:proofErr w:type="spellStart"/>
            <w:r w:rsidRPr="009D3B23">
              <w:rPr>
                <w:rFonts w:eastAsia="Calibri" w:cs="Arial"/>
                <w:sz w:val="20"/>
                <w:szCs w:val="20"/>
              </w:rPr>
              <w:t>Android</w:t>
            </w:r>
            <w:proofErr w:type="spellEnd"/>
            <w:r w:rsidRPr="009D3B23">
              <w:rPr>
                <w:rFonts w:eastAsia="Calibri" w:cs="Arial"/>
                <w:sz w:val="20"/>
                <w:szCs w:val="20"/>
              </w:rPr>
              <w:t xml:space="preserve">, Windows </w:t>
            </w:r>
            <w:proofErr w:type="spellStart"/>
            <w:r w:rsidRPr="009D3B23">
              <w:rPr>
                <w:rFonts w:eastAsia="Calibri" w:cs="Arial"/>
                <w:sz w:val="20"/>
                <w:szCs w:val="20"/>
              </w:rPr>
              <w:t>Phone</w:t>
            </w:r>
            <w:proofErr w:type="spellEnd"/>
            <w:r w:rsidRPr="009D3B23">
              <w:rPr>
                <w:rFonts w:eastAsia="Calibri" w:cs="Arial"/>
                <w:sz w:val="20"/>
                <w:szCs w:val="20"/>
              </w:rPr>
              <w:t>, Windows RT.</w:t>
            </w:r>
            <w:r w:rsidRPr="009D3B23">
              <w:rPr>
                <w:rFonts w:eastAsia="Calibri" w:cs="Arial"/>
                <w:sz w:val="20"/>
                <w:szCs w:val="20"/>
              </w:rPr>
              <w:br/>
              <w:t xml:space="preserve">Turi būti galimybė nuotoliniu būdu išvalyti (angl. </w:t>
            </w:r>
            <w:proofErr w:type="spellStart"/>
            <w:r w:rsidRPr="009D3B23">
              <w:rPr>
                <w:rFonts w:eastAsia="Calibri" w:cs="Arial"/>
                <w:sz w:val="20"/>
                <w:szCs w:val="20"/>
              </w:rPr>
              <w:t>wipe</w:t>
            </w:r>
            <w:proofErr w:type="spellEnd"/>
            <w:r w:rsidRPr="009D3B23">
              <w:rPr>
                <w:rFonts w:eastAsia="Calibri" w:cs="Arial"/>
                <w:sz w:val="20"/>
                <w:szCs w:val="20"/>
              </w:rPr>
              <w:t xml:space="preserve">) mobilų įrenginį. </w:t>
            </w:r>
          </w:p>
        </w:tc>
      </w:tr>
      <w:tr w:rsidR="001D3F1C" w:rsidRPr="009D3B23" w14:paraId="7608DA62" w14:textId="77777777" w:rsidTr="006309AB">
        <w:tc>
          <w:tcPr>
            <w:tcW w:w="2093" w:type="dxa"/>
            <w:tcBorders>
              <w:top w:val="single" w:sz="4" w:space="0" w:color="auto"/>
              <w:left w:val="single" w:sz="4" w:space="0" w:color="auto"/>
              <w:bottom w:val="single" w:sz="4" w:space="0" w:color="auto"/>
              <w:right w:val="single" w:sz="4" w:space="0" w:color="auto"/>
            </w:tcBorders>
          </w:tcPr>
          <w:p w14:paraId="50DE5024"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lastRenderedPageBreak/>
              <w:t>Reikalavimai naudotojų katalogo tarnybai</w:t>
            </w:r>
          </w:p>
        </w:tc>
        <w:tc>
          <w:tcPr>
            <w:tcW w:w="7409" w:type="dxa"/>
            <w:tcBorders>
              <w:top w:val="single" w:sz="4" w:space="0" w:color="auto"/>
              <w:left w:val="single" w:sz="4" w:space="0" w:color="auto"/>
              <w:bottom w:val="single" w:sz="4" w:space="0" w:color="auto"/>
              <w:right w:val="single" w:sz="4" w:space="0" w:color="auto"/>
            </w:tcBorders>
          </w:tcPr>
          <w:p w14:paraId="7BB5519C"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Naudotojų katalogo tarnyba turi būti talpinama programinės įrangos gamintojo duomenų centre. Turi būti galimybė suteikti prieigą prie WEB aplikacijų įdiegtų organizacijos duomenų centre. Turi turėti dviejų faktorių autentifikavimo funkcionalumą. Turi būti vieningo prisijungimo (angl. </w:t>
            </w:r>
            <w:proofErr w:type="spellStart"/>
            <w:r w:rsidRPr="009D3B23">
              <w:rPr>
                <w:rFonts w:eastAsia="Calibri" w:cs="Arial"/>
                <w:sz w:val="20"/>
                <w:szCs w:val="20"/>
              </w:rPr>
              <w:t>single</w:t>
            </w:r>
            <w:proofErr w:type="spellEnd"/>
            <w:r w:rsidRPr="009D3B23">
              <w:rPr>
                <w:rFonts w:eastAsia="Calibri" w:cs="Arial"/>
                <w:sz w:val="20"/>
                <w:szCs w:val="20"/>
              </w:rPr>
              <w:t xml:space="preserve"> </w:t>
            </w:r>
            <w:proofErr w:type="spellStart"/>
            <w:r w:rsidRPr="009D3B23">
              <w:rPr>
                <w:rFonts w:eastAsia="Calibri" w:cs="Arial"/>
                <w:sz w:val="20"/>
                <w:szCs w:val="20"/>
              </w:rPr>
              <w:t>sign-on</w:t>
            </w:r>
            <w:proofErr w:type="spellEnd"/>
            <w:r w:rsidRPr="009D3B23">
              <w:rPr>
                <w:rFonts w:eastAsia="Calibri" w:cs="Arial"/>
                <w:sz w:val="20"/>
                <w:szCs w:val="20"/>
              </w:rPr>
              <w:t xml:space="preserve">) galimybė. Turi būti galimybė naudotojui savarankiškai pasikeisti ar/ir atstatyti slaptažodį. </w:t>
            </w:r>
          </w:p>
        </w:tc>
      </w:tr>
      <w:tr w:rsidR="001D3F1C" w:rsidRPr="009D3B23" w14:paraId="3828467D" w14:textId="77777777" w:rsidTr="006309AB">
        <w:tc>
          <w:tcPr>
            <w:tcW w:w="2093" w:type="dxa"/>
            <w:tcBorders>
              <w:top w:val="single" w:sz="4" w:space="0" w:color="auto"/>
              <w:left w:val="single" w:sz="4" w:space="0" w:color="auto"/>
              <w:bottom w:val="single" w:sz="4" w:space="0" w:color="auto"/>
              <w:right w:val="single" w:sz="4" w:space="0" w:color="auto"/>
            </w:tcBorders>
          </w:tcPr>
          <w:p w14:paraId="4CAEE699"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Reikalavimai centralizuotam dokumentų  šifravimo servisui</w:t>
            </w:r>
          </w:p>
        </w:tc>
        <w:tc>
          <w:tcPr>
            <w:tcW w:w="7409" w:type="dxa"/>
            <w:tcBorders>
              <w:top w:val="single" w:sz="4" w:space="0" w:color="auto"/>
              <w:left w:val="single" w:sz="4" w:space="0" w:color="auto"/>
              <w:bottom w:val="single" w:sz="4" w:space="0" w:color="auto"/>
              <w:right w:val="single" w:sz="4" w:space="0" w:color="auto"/>
            </w:tcBorders>
          </w:tcPr>
          <w:p w14:paraId="6CD1654E"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Turi būti suteiktas centralizuotas dokumentų šifravimo servisas, kurio pagalba naudotojas galėtų užšifruoti bet kurį biuro programų paketo dokumentą ir priskirti teises į šį dokumentą kitam organizacijos naudotojui. Turi būti galimybė stebėti šifruoto dokumento naudojimą. Turi būti sudaryta galimybė eigoje keisti prieigos teises. Paslauga turi būti suderinta su šiomis operacinėmis sistemomis: Windows, Apple </w:t>
            </w:r>
            <w:proofErr w:type="spellStart"/>
            <w:r w:rsidRPr="009D3B23">
              <w:rPr>
                <w:rFonts w:eastAsia="Calibri" w:cs="Arial"/>
                <w:sz w:val="20"/>
                <w:szCs w:val="20"/>
              </w:rPr>
              <w:t>iOS</w:t>
            </w:r>
            <w:proofErr w:type="spellEnd"/>
            <w:r w:rsidRPr="009D3B23">
              <w:rPr>
                <w:rFonts w:eastAsia="Calibri" w:cs="Arial"/>
                <w:sz w:val="20"/>
                <w:szCs w:val="20"/>
              </w:rPr>
              <w:t xml:space="preserve">, </w:t>
            </w:r>
            <w:proofErr w:type="spellStart"/>
            <w:r w:rsidRPr="009D3B23">
              <w:rPr>
                <w:rFonts w:eastAsia="Calibri" w:cs="Arial"/>
                <w:sz w:val="20"/>
                <w:szCs w:val="20"/>
              </w:rPr>
              <w:t>Android</w:t>
            </w:r>
            <w:proofErr w:type="spellEnd"/>
            <w:r w:rsidRPr="009D3B23">
              <w:rPr>
                <w:rFonts w:eastAsia="Calibri" w:cs="Arial"/>
                <w:sz w:val="20"/>
                <w:szCs w:val="20"/>
              </w:rPr>
              <w:t xml:space="preserve">.  </w:t>
            </w:r>
          </w:p>
        </w:tc>
      </w:tr>
      <w:tr w:rsidR="001D3F1C" w:rsidRPr="009D3B23" w14:paraId="0DD8AE08" w14:textId="77777777" w:rsidTr="006309AB">
        <w:tc>
          <w:tcPr>
            <w:tcW w:w="2093" w:type="dxa"/>
            <w:tcBorders>
              <w:top w:val="single" w:sz="4" w:space="0" w:color="auto"/>
              <w:left w:val="single" w:sz="4" w:space="0" w:color="auto"/>
              <w:bottom w:val="single" w:sz="4" w:space="0" w:color="auto"/>
              <w:right w:val="single" w:sz="4" w:space="0" w:color="auto"/>
            </w:tcBorders>
          </w:tcPr>
          <w:p w14:paraId="7C250BA3"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 xml:space="preserve">Reikalavimai pažangiajai  grėsmių analitikai </w:t>
            </w:r>
          </w:p>
        </w:tc>
        <w:tc>
          <w:tcPr>
            <w:tcW w:w="7409" w:type="dxa"/>
            <w:tcBorders>
              <w:top w:val="single" w:sz="4" w:space="0" w:color="auto"/>
              <w:left w:val="single" w:sz="4" w:space="0" w:color="auto"/>
              <w:bottom w:val="single" w:sz="4" w:space="0" w:color="auto"/>
              <w:right w:val="single" w:sz="4" w:space="0" w:color="auto"/>
            </w:tcBorders>
          </w:tcPr>
          <w:p w14:paraId="343C7170"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Turi būti galimybė aptikti neįprastą naudotojų elgseną ir įtartiną veiklą, kaip prisijungimai iš neįprastos vietos, prisijungimai netipiniu laiku, priėjimai prie neįprastų resursų.   Turi būti galimybė aptikti </w:t>
            </w:r>
            <w:proofErr w:type="spellStart"/>
            <w:r w:rsidRPr="009D3B23">
              <w:rPr>
                <w:rFonts w:eastAsia="Calibri" w:cs="Arial"/>
                <w:sz w:val="20"/>
                <w:szCs w:val="20"/>
              </w:rPr>
              <w:t>kenkėjiškas</w:t>
            </w:r>
            <w:proofErr w:type="spellEnd"/>
            <w:r w:rsidRPr="009D3B23">
              <w:rPr>
                <w:rFonts w:eastAsia="Calibri" w:cs="Arial"/>
                <w:sz w:val="20"/>
                <w:szCs w:val="20"/>
              </w:rPr>
              <w:t xml:space="preserve"> atakas ir saugumo spragas. Turi turėti galimybę identifikuoti bandymus atspėti naudotojų slaptažodžius panaudojant įvairių simbolių kombinacijas.  Turi identifikuoti nesankcionuotus privilegijuotų teisių </w:t>
            </w:r>
            <w:proofErr w:type="spellStart"/>
            <w:r w:rsidRPr="009D3B23">
              <w:rPr>
                <w:rFonts w:eastAsia="Calibri" w:cs="Arial"/>
                <w:sz w:val="20"/>
                <w:szCs w:val="20"/>
              </w:rPr>
              <w:t>suteikimus</w:t>
            </w:r>
            <w:proofErr w:type="spellEnd"/>
            <w:r w:rsidRPr="009D3B23">
              <w:rPr>
                <w:rFonts w:eastAsia="Calibri" w:cs="Arial"/>
                <w:sz w:val="20"/>
                <w:szCs w:val="20"/>
              </w:rPr>
              <w:t xml:space="preserve">. </w:t>
            </w:r>
          </w:p>
        </w:tc>
      </w:tr>
      <w:tr w:rsidR="001D3F1C" w:rsidRPr="009D3B23" w14:paraId="22D8DD2F" w14:textId="77777777" w:rsidTr="006309AB">
        <w:tc>
          <w:tcPr>
            <w:tcW w:w="2093" w:type="dxa"/>
            <w:tcBorders>
              <w:top w:val="single" w:sz="4" w:space="0" w:color="auto"/>
              <w:left w:val="single" w:sz="4" w:space="0" w:color="auto"/>
              <w:bottom w:val="single" w:sz="4" w:space="0" w:color="auto"/>
              <w:right w:val="single" w:sz="4" w:space="0" w:color="auto"/>
            </w:tcBorders>
          </w:tcPr>
          <w:p w14:paraId="4C99224D"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Teisės jungimuisi prie organizacijoje įdiegtų serverių</w:t>
            </w:r>
          </w:p>
        </w:tc>
        <w:tc>
          <w:tcPr>
            <w:tcW w:w="7409" w:type="dxa"/>
            <w:tcBorders>
              <w:top w:val="single" w:sz="4" w:space="0" w:color="auto"/>
              <w:left w:val="single" w:sz="4" w:space="0" w:color="auto"/>
              <w:bottom w:val="single" w:sz="4" w:space="0" w:color="auto"/>
              <w:right w:val="single" w:sz="4" w:space="0" w:color="auto"/>
            </w:tcBorders>
          </w:tcPr>
          <w:p w14:paraId="29C5C30F"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Microsoft Exchange Server Standard CAL, Microsoft Exchange Server </w:t>
            </w:r>
            <w:proofErr w:type="spellStart"/>
            <w:r w:rsidRPr="009D3B23">
              <w:rPr>
                <w:rFonts w:eastAsia="Calibri" w:cs="Arial"/>
                <w:sz w:val="20"/>
                <w:szCs w:val="20"/>
              </w:rPr>
              <w:t>Enterprise</w:t>
            </w:r>
            <w:proofErr w:type="spellEnd"/>
            <w:r w:rsidRPr="009D3B23">
              <w:rPr>
                <w:rFonts w:eastAsia="Calibri" w:cs="Arial"/>
                <w:sz w:val="20"/>
                <w:szCs w:val="20"/>
              </w:rPr>
              <w:t xml:space="preserve"> CAL, Microsoft SharePoint Server Standard CAL, Microsoft SharePoint Server </w:t>
            </w:r>
            <w:proofErr w:type="spellStart"/>
            <w:r w:rsidRPr="009D3B23">
              <w:rPr>
                <w:rFonts w:eastAsia="Calibri" w:cs="Arial"/>
                <w:sz w:val="20"/>
                <w:szCs w:val="20"/>
              </w:rPr>
              <w:t>Enterprise</w:t>
            </w:r>
            <w:proofErr w:type="spellEnd"/>
            <w:r w:rsidRPr="009D3B23">
              <w:rPr>
                <w:rFonts w:eastAsia="Calibri" w:cs="Arial"/>
                <w:sz w:val="20"/>
                <w:szCs w:val="20"/>
              </w:rPr>
              <w:t xml:space="preserve"> CAL, Microsoft Skype </w:t>
            </w:r>
            <w:proofErr w:type="spellStart"/>
            <w:r w:rsidRPr="009D3B23">
              <w:rPr>
                <w:rFonts w:eastAsia="Calibri" w:cs="Arial"/>
                <w:sz w:val="20"/>
                <w:szCs w:val="20"/>
              </w:rPr>
              <w:t>for</w:t>
            </w:r>
            <w:proofErr w:type="spellEnd"/>
            <w:r w:rsidRPr="009D3B23">
              <w:rPr>
                <w:rFonts w:eastAsia="Calibri" w:cs="Arial"/>
                <w:sz w:val="20"/>
                <w:szCs w:val="20"/>
              </w:rPr>
              <w:t xml:space="preserve"> </w:t>
            </w:r>
            <w:proofErr w:type="spellStart"/>
            <w:r w:rsidRPr="009D3B23">
              <w:rPr>
                <w:rFonts w:eastAsia="Calibri" w:cs="Arial"/>
                <w:sz w:val="20"/>
                <w:szCs w:val="20"/>
              </w:rPr>
              <w:t>Business</w:t>
            </w:r>
            <w:proofErr w:type="spellEnd"/>
            <w:r w:rsidRPr="009D3B23">
              <w:rPr>
                <w:rFonts w:eastAsia="Calibri" w:cs="Arial"/>
                <w:sz w:val="20"/>
                <w:szCs w:val="20"/>
              </w:rPr>
              <w:t xml:space="preserve"> Server Standard CAL, Microsoft Skype </w:t>
            </w:r>
            <w:proofErr w:type="spellStart"/>
            <w:r w:rsidRPr="009D3B23">
              <w:rPr>
                <w:rFonts w:eastAsia="Calibri" w:cs="Arial"/>
                <w:sz w:val="20"/>
                <w:szCs w:val="20"/>
              </w:rPr>
              <w:t>for</w:t>
            </w:r>
            <w:proofErr w:type="spellEnd"/>
            <w:r w:rsidRPr="009D3B23">
              <w:rPr>
                <w:rFonts w:eastAsia="Calibri" w:cs="Arial"/>
                <w:sz w:val="20"/>
                <w:szCs w:val="20"/>
              </w:rPr>
              <w:t xml:space="preserve"> </w:t>
            </w:r>
            <w:proofErr w:type="spellStart"/>
            <w:r w:rsidRPr="009D3B23">
              <w:rPr>
                <w:rFonts w:eastAsia="Calibri" w:cs="Arial"/>
                <w:sz w:val="20"/>
                <w:szCs w:val="20"/>
              </w:rPr>
              <w:t>Business</w:t>
            </w:r>
            <w:proofErr w:type="spellEnd"/>
            <w:r w:rsidRPr="009D3B23">
              <w:rPr>
                <w:rFonts w:eastAsia="Calibri" w:cs="Arial"/>
                <w:sz w:val="20"/>
                <w:szCs w:val="20"/>
              </w:rPr>
              <w:t xml:space="preserve"> Server </w:t>
            </w:r>
            <w:proofErr w:type="spellStart"/>
            <w:r w:rsidRPr="009D3B23">
              <w:rPr>
                <w:rFonts w:eastAsia="Calibri" w:cs="Arial"/>
                <w:sz w:val="20"/>
                <w:szCs w:val="20"/>
              </w:rPr>
              <w:t>Enterprise</w:t>
            </w:r>
            <w:proofErr w:type="spellEnd"/>
            <w:r w:rsidRPr="009D3B23">
              <w:rPr>
                <w:rFonts w:eastAsia="Calibri" w:cs="Arial"/>
                <w:sz w:val="20"/>
                <w:szCs w:val="20"/>
              </w:rPr>
              <w:t xml:space="preserve"> CAL, Windows Server CAL, System </w:t>
            </w:r>
            <w:proofErr w:type="spellStart"/>
            <w:r w:rsidRPr="009D3B23">
              <w:rPr>
                <w:rFonts w:eastAsia="Calibri" w:cs="Arial"/>
                <w:sz w:val="20"/>
                <w:szCs w:val="20"/>
              </w:rPr>
              <w:t>Center</w:t>
            </w:r>
            <w:proofErr w:type="spellEnd"/>
            <w:r w:rsidRPr="009D3B23">
              <w:rPr>
                <w:rFonts w:eastAsia="Calibri" w:cs="Arial"/>
                <w:sz w:val="20"/>
                <w:szCs w:val="20"/>
              </w:rPr>
              <w:t xml:space="preserve"> </w:t>
            </w:r>
            <w:proofErr w:type="spellStart"/>
            <w:r w:rsidRPr="009D3B23">
              <w:rPr>
                <w:rFonts w:eastAsia="Calibri" w:cs="Arial"/>
                <w:sz w:val="20"/>
                <w:szCs w:val="20"/>
              </w:rPr>
              <w:t>Configuration</w:t>
            </w:r>
            <w:proofErr w:type="spellEnd"/>
            <w:r w:rsidRPr="009D3B23">
              <w:rPr>
                <w:rFonts w:eastAsia="Calibri" w:cs="Arial"/>
                <w:sz w:val="20"/>
                <w:szCs w:val="20"/>
              </w:rPr>
              <w:t xml:space="preserve"> Manager ML.</w:t>
            </w:r>
          </w:p>
        </w:tc>
      </w:tr>
      <w:tr w:rsidR="001D3F1C" w:rsidRPr="009D3B23" w14:paraId="3C1DD97E" w14:textId="77777777" w:rsidTr="006309AB">
        <w:tc>
          <w:tcPr>
            <w:tcW w:w="2093" w:type="dxa"/>
            <w:tcBorders>
              <w:top w:val="single" w:sz="4" w:space="0" w:color="auto"/>
              <w:left w:val="single" w:sz="4" w:space="0" w:color="auto"/>
              <w:bottom w:val="single" w:sz="4" w:space="0" w:color="auto"/>
              <w:right w:val="single" w:sz="4" w:space="0" w:color="auto"/>
            </w:tcBorders>
          </w:tcPr>
          <w:p w14:paraId="74AA1988"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Paslaugų paketas turi būti vieno gamintojo</w:t>
            </w:r>
          </w:p>
        </w:tc>
        <w:tc>
          <w:tcPr>
            <w:tcW w:w="7409" w:type="dxa"/>
            <w:tcBorders>
              <w:top w:val="single" w:sz="4" w:space="0" w:color="auto"/>
              <w:left w:val="single" w:sz="4" w:space="0" w:color="auto"/>
              <w:bottom w:val="single" w:sz="4" w:space="0" w:color="auto"/>
              <w:right w:val="single" w:sz="4" w:space="0" w:color="auto"/>
            </w:tcBorders>
          </w:tcPr>
          <w:p w14:paraId="3CA25EDB"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Taip</w:t>
            </w:r>
          </w:p>
        </w:tc>
      </w:tr>
      <w:tr w:rsidR="001D3F1C" w:rsidRPr="009D3B23" w14:paraId="119DD87F" w14:textId="77777777" w:rsidTr="006309AB">
        <w:tc>
          <w:tcPr>
            <w:tcW w:w="2093" w:type="dxa"/>
            <w:tcBorders>
              <w:top w:val="single" w:sz="4" w:space="0" w:color="auto"/>
              <w:left w:val="single" w:sz="4" w:space="0" w:color="auto"/>
              <w:bottom w:val="single" w:sz="4" w:space="0" w:color="auto"/>
              <w:right w:val="single" w:sz="4" w:space="0" w:color="auto"/>
            </w:tcBorders>
            <w:hideMark/>
          </w:tcPr>
          <w:p w14:paraId="602D79C2"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Naudotojo sąsaja</w:t>
            </w:r>
          </w:p>
        </w:tc>
        <w:tc>
          <w:tcPr>
            <w:tcW w:w="7409" w:type="dxa"/>
            <w:tcBorders>
              <w:top w:val="single" w:sz="4" w:space="0" w:color="auto"/>
              <w:left w:val="single" w:sz="4" w:space="0" w:color="auto"/>
              <w:bottom w:val="single" w:sz="4" w:space="0" w:color="auto"/>
              <w:right w:val="single" w:sz="4" w:space="0" w:color="auto"/>
            </w:tcBorders>
            <w:hideMark/>
          </w:tcPr>
          <w:p w14:paraId="4BA4F027"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Programinė įranga turi palaikyti ir užtikrinti daugiakalbę naudotojo sąsają, atsižvelgiant į gamintojo galimybes (anglų, lietuvių, rusų, lenkų kalbos privalomos).</w:t>
            </w:r>
          </w:p>
        </w:tc>
      </w:tr>
      <w:tr w:rsidR="001D3F1C" w:rsidRPr="009D3B23" w14:paraId="439E6C0A" w14:textId="77777777" w:rsidTr="006309AB">
        <w:tc>
          <w:tcPr>
            <w:tcW w:w="2093" w:type="dxa"/>
            <w:tcBorders>
              <w:top w:val="single" w:sz="4" w:space="0" w:color="auto"/>
              <w:left w:val="single" w:sz="4" w:space="0" w:color="auto"/>
              <w:bottom w:val="single" w:sz="4" w:space="0" w:color="auto"/>
              <w:right w:val="single" w:sz="4" w:space="0" w:color="auto"/>
            </w:tcBorders>
            <w:hideMark/>
          </w:tcPr>
          <w:p w14:paraId="6F8728D2"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Centralizuotas naudotojų tvarkymas</w:t>
            </w:r>
          </w:p>
        </w:tc>
        <w:tc>
          <w:tcPr>
            <w:tcW w:w="7409" w:type="dxa"/>
            <w:tcBorders>
              <w:top w:val="single" w:sz="4" w:space="0" w:color="auto"/>
              <w:left w:val="single" w:sz="4" w:space="0" w:color="auto"/>
              <w:bottom w:val="single" w:sz="4" w:space="0" w:color="auto"/>
              <w:right w:val="single" w:sz="4" w:space="0" w:color="auto"/>
            </w:tcBorders>
            <w:hideMark/>
          </w:tcPr>
          <w:p w14:paraId="2F35F255"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 xml:space="preserve">Operacinė sistema turi turėti galimybę autentifikuotis Microsoft </w:t>
            </w:r>
            <w:proofErr w:type="spellStart"/>
            <w:r w:rsidRPr="009D3B23">
              <w:rPr>
                <w:rFonts w:eastAsia="Calibri" w:cs="Arial"/>
                <w:sz w:val="20"/>
                <w:szCs w:val="20"/>
              </w:rPr>
              <w:t>Active</w:t>
            </w:r>
            <w:proofErr w:type="spellEnd"/>
            <w:r w:rsidRPr="009D3B23">
              <w:rPr>
                <w:rFonts w:eastAsia="Calibri" w:cs="Arial"/>
                <w:sz w:val="20"/>
                <w:szCs w:val="20"/>
              </w:rPr>
              <w:t xml:space="preserve"> </w:t>
            </w:r>
            <w:proofErr w:type="spellStart"/>
            <w:r w:rsidRPr="009D3B23">
              <w:rPr>
                <w:rFonts w:eastAsia="Calibri" w:cs="Arial"/>
                <w:sz w:val="20"/>
                <w:szCs w:val="20"/>
              </w:rPr>
              <w:t>Directory</w:t>
            </w:r>
            <w:proofErr w:type="spellEnd"/>
            <w:r w:rsidRPr="009D3B23">
              <w:rPr>
                <w:rFonts w:eastAsia="Calibri" w:cs="Arial"/>
                <w:sz w:val="20"/>
                <w:szCs w:val="20"/>
              </w:rPr>
              <w:t xml:space="preserve"> sistemoje.</w:t>
            </w:r>
          </w:p>
        </w:tc>
      </w:tr>
      <w:tr w:rsidR="001D3F1C" w:rsidRPr="009D3B23" w14:paraId="2637073B" w14:textId="77777777" w:rsidTr="006309AB">
        <w:tc>
          <w:tcPr>
            <w:tcW w:w="2093" w:type="dxa"/>
            <w:tcBorders>
              <w:top w:val="single" w:sz="4" w:space="0" w:color="auto"/>
              <w:left w:val="single" w:sz="4" w:space="0" w:color="auto"/>
              <w:bottom w:val="single" w:sz="4" w:space="0" w:color="auto"/>
              <w:right w:val="single" w:sz="4" w:space="0" w:color="auto"/>
            </w:tcBorders>
          </w:tcPr>
          <w:p w14:paraId="2FA38836"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Licencijavimo tipas</w:t>
            </w:r>
          </w:p>
        </w:tc>
        <w:tc>
          <w:tcPr>
            <w:tcW w:w="7409" w:type="dxa"/>
            <w:tcBorders>
              <w:top w:val="single" w:sz="4" w:space="0" w:color="auto"/>
              <w:left w:val="single" w:sz="4" w:space="0" w:color="auto"/>
              <w:bottom w:val="single" w:sz="4" w:space="0" w:color="auto"/>
              <w:right w:val="single" w:sz="4" w:space="0" w:color="auto"/>
            </w:tcBorders>
          </w:tcPr>
          <w:p w14:paraId="2FAD4B85"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 xml:space="preserve">Licencija skirta naudotojui (angl. </w:t>
            </w:r>
            <w:proofErr w:type="spellStart"/>
            <w:r w:rsidRPr="009D3B23">
              <w:rPr>
                <w:rFonts w:eastAsia="Calibri" w:cs="Arial"/>
                <w:sz w:val="20"/>
                <w:szCs w:val="20"/>
              </w:rPr>
              <w:t>User</w:t>
            </w:r>
            <w:proofErr w:type="spellEnd"/>
            <w:r w:rsidRPr="009D3B23">
              <w:rPr>
                <w:rFonts w:eastAsia="Calibri" w:cs="Arial"/>
                <w:sz w:val="20"/>
                <w:szCs w:val="20"/>
              </w:rPr>
              <w:t>). Turi turėti naujumo garantiją, suteikiančią teisę naudotis licencijos galiojimo termino metu išleistomis naujomis programų versijomis.</w:t>
            </w:r>
          </w:p>
        </w:tc>
      </w:tr>
    </w:tbl>
    <w:p w14:paraId="04701D2D" w14:textId="77777777" w:rsidR="001D3F1C" w:rsidRPr="009D3B23" w:rsidRDefault="001D3F1C" w:rsidP="001D3F1C">
      <w:pPr>
        <w:ind w:left="720" w:firstLine="0"/>
        <w:jc w:val="both"/>
        <w:rPr>
          <w:rFonts w:eastAsia="Calibri" w:cs="Arial"/>
          <w:b/>
          <w:sz w:val="20"/>
          <w:szCs w:val="20"/>
        </w:rPr>
      </w:pPr>
    </w:p>
    <w:p w14:paraId="5C1BEF95" w14:textId="30F98D3D" w:rsidR="001D3F1C" w:rsidRPr="009D3B23" w:rsidRDefault="001D3F1C" w:rsidP="001D3F1C">
      <w:pPr>
        <w:ind w:left="720" w:firstLine="0"/>
        <w:jc w:val="both"/>
        <w:rPr>
          <w:rFonts w:eastAsia="Calibri" w:cs="Arial"/>
          <w:sz w:val="20"/>
          <w:szCs w:val="20"/>
        </w:rPr>
      </w:pPr>
      <w:r w:rsidRPr="009D3B23">
        <w:rPr>
          <w:rFonts w:eastAsia="Calibri" w:cs="Arial"/>
          <w:b/>
          <w:sz w:val="20"/>
          <w:szCs w:val="20"/>
        </w:rPr>
        <w:t>Lentelė Nr. 3</w:t>
      </w:r>
      <w:r w:rsidR="00A51E2C" w:rsidRPr="009D3B23">
        <w:rPr>
          <w:rFonts w:eastAsia="Calibri" w:cs="Arial"/>
          <w:b/>
          <w:sz w:val="20"/>
          <w:szCs w:val="20"/>
        </w:rPr>
        <w:t>.</w:t>
      </w:r>
      <w:r w:rsidRPr="009D3B23">
        <w:rPr>
          <w:rFonts w:eastAsia="Calibri" w:cs="Arial"/>
          <w:b/>
          <w:sz w:val="20"/>
          <w:szCs w:val="20"/>
        </w:rPr>
        <w:t xml:space="preserve"> Microsoft Windows </w:t>
      </w:r>
      <w:proofErr w:type="spellStart"/>
      <w:r w:rsidRPr="009D3B23">
        <w:rPr>
          <w:rFonts w:eastAsia="Calibri" w:cs="Arial"/>
          <w:b/>
          <w:sz w:val="20"/>
          <w:szCs w:val="20"/>
        </w:rPr>
        <w:t>Enterprise</w:t>
      </w:r>
      <w:proofErr w:type="spellEnd"/>
      <w:r w:rsidRPr="009D3B23">
        <w:rPr>
          <w:rFonts w:eastAsia="Calibri" w:cs="Arial"/>
          <w:b/>
          <w:sz w:val="20"/>
          <w:szCs w:val="20"/>
        </w:rPr>
        <w:t xml:space="preserve"> E3 </w:t>
      </w:r>
      <w:proofErr w:type="spellStart"/>
      <w:r w:rsidRPr="009D3B23">
        <w:rPr>
          <w:rFonts w:eastAsia="Calibri" w:cs="Arial"/>
          <w:b/>
          <w:sz w:val="20"/>
          <w:szCs w:val="20"/>
        </w:rPr>
        <w:t>Upgrade</w:t>
      </w:r>
      <w:proofErr w:type="spellEnd"/>
      <w:r w:rsidRPr="009D3B23">
        <w:rPr>
          <w:rFonts w:eastAsia="Calibri" w:cs="Arial"/>
          <w:b/>
          <w:sz w:val="20"/>
          <w:szCs w:val="20"/>
        </w:rPr>
        <w:t xml:space="preserve"> </w:t>
      </w:r>
      <w:r w:rsidRPr="009D3B23">
        <w:rPr>
          <w:rFonts w:eastAsia="Calibri" w:cs="Arial"/>
          <w:b/>
          <w:color w:val="000000"/>
          <w:sz w:val="20"/>
          <w:szCs w:val="20"/>
        </w:rPr>
        <w:t>(naujausia gamintojo paskelbta versija) licencija</w:t>
      </w:r>
      <w:r w:rsidRPr="009D3B23">
        <w:rPr>
          <w:rFonts w:eastAsia="Calibri" w:cs="Arial"/>
          <w:b/>
          <w:sz w:val="20"/>
          <w:szCs w:val="20"/>
        </w:rPr>
        <w:t xml:space="preserve"> arba lygiavertės programinės įrangos licencija:</w:t>
      </w:r>
    </w:p>
    <w:tbl>
      <w:tblPr>
        <w:tblW w:w="9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7409"/>
      </w:tblGrid>
      <w:tr w:rsidR="001D3F1C" w:rsidRPr="009D3B23" w14:paraId="2FDFFB4F" w14:textId="77777777" w:rsidTr="006309AB">
        <w:tc>
          <w:tcPr>
            <w:tcW w:w="2093" w:type="dxa"/>
            <w:tcBorders>
              <w:top w:val="single" w:sz="4" w:space="0" w:color="auto"/>
              <w:left w:val="single" w:sz="4" w:space="0" w:color="auto"/>
              <w:bottom w:val="single" w:sz="4" w:space="0" w:color="auto"/>
              <w:right w:val="single" w:sz="4" w:space="0" w:color="auto"/>
            </w:tcBorders>
            <w:hideMark/>
          </w:tcPr>
          <w:p w14:paraId="36C315B9" w14:textId="77777777" w:rsidR="001D3F1C" w:rsidRPr="009D3B23" w:rsidRDefault="001D3F1C" w:rsidP="006309AB">
            <w:pPr>
              <w:ind w:right="57" w:firstLine="0"/>
              <w:rPr>
                <w:rFonts w:eastAsia="Calibri" w:cs="Arial"/>
                <w:snapToGrid w:val="0"/>
                <w:sz w:val="20"/>
                <w:szCs w:val="20"/>
              </w:rPr>
            </w:pPr>
            <w:r w:rsidRPr="009D3B23">
              <w:rPr>
                <w:rFonts w:eastAsia="Calibri" w:cs="Arial"/>
                <w:snapToGrid w:val="0"/>
                <w:sz w:val="20"/>
                <w:szCs w:val="20"/>
              </w:rPr>
              <w:t>Rodiklis</w:t>
            </w:r>
          </w:p>
        </w:tc>
        <w:tc>
          <w:tcPr>
            <w:tcW w:w="7409" w:type="dxa"/>
            <w:tcBorders>
              <w:top w:val="single" w:sz="4" w:space="0" w:color="auto"/>
              <w:left w:val="single" w:sz="4" w:space="0" w:color="auto"/>
              <w:bottom w:val="single" w:sz="4" w:space="0" w:color="auto"/>
              <w:right w:val="single" w:sz="4" w:space="0" w:color="auto"/>
            </w:tcBorders>
            <w:hideMark/>
          </w:tcPr>
          <w:p w14:paraId="752537F0" w14:textId="77777777" w:rsidR="001D3F1C" w:rsidRPr="009D3B23" w:rsidRDefault="001D3F1C" w:rsidP="006309AB">
            <w:pPr>
              <w:ind w:left="57" w:right="57" w:hanging="23"/>
              <w:rPr>
                <w:rFonts w:eastAsia="Calibri" w:cs="Arial"/>
                <w:snapToGrid w:val="0"/>
                <w:sz w:val="20"/>
                <w:szCs w:val="20"/>
              </w:rPr>
            </w:pPr>
            <w:r w:rsidRPr="009D3B23">
              <w:rPr>
                <w:rFonts w:eastAsia="Calibri" w:cs="Arial"/>
                <w:snapToGrid w:val="0"/>
                <w:sz w:val="20"/>
                <w:szCs w:val="20"/>
              </w:rPr>
              <w:t>Reikalaujama reikšmė</w:t>
            </w:r>
          </w:p>
        </w:tc>
      </w:tr>
      <w:tr w:rsidR="001D3F1C" w:rsidRPr="009D3B23" w14:paraId="3821BB9B" w14:textId="77777777" w:rsidTr="006309AB">
        <w:trPr>
          <w:trHeight w:val="84"/>
        </w:trPr>
        <w:tc>
          <w:tcPr>
            <w:tcW w:w="2093" w:type="dxa"/>
            <w:tcBorders>
              <w:top w:val="single" w:sz="4" w:space="0" w:color="auto"/>
              <w:left w:val="single" w:sz="4" w:space="0" w:color="auto"/>
              <w:bottom w:val="single" w:sz="4" w:space="0" w:color="auto"/>
              <w:right w:val="single" w:sz="4" w:space="0" w:color="auto"/>
            </w:tcBorders>
            <w:hideMark/>
          </w:tcPr>
          <w:p w14:paraId="738ECDEA"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Palaikoma operacinė sistema</w:t>
            </w:r>
          </w:p>
        </w:tc>
        <w:tc>
          <w:tcPr>
            <w:tcW w:w="7409" w:type="dxa"/>
            <w:tcBorders>
              <w:top w:val="single" w:sz="4" w:space="0" w:color="auto"/>
              <w:left w:val="single" w:sz="4" w:space="0" w:color="auto"/>
              <w:bottom w:val="single" w:sz="4" w:space="0" w:color="auto"/>
              <w:right w:val="single" w:sz="4" w:space="0" w:color="auto"/>
            </w:tcBorders>
            <w:hideMark/>
          </w:tcPr>
          <w:p w14:paraId="487E80D8"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 xml:space="preserve">Windows 7 Professional/Windows 7 </w:t>
            </w:r>
            <w:proofErr w:type="spellStart"/>
            <w:r w:rsidRPr="009D3B23">
              <w:rPr>
                <w:rFonts w:eastAsia="Calibri" w:cs="Arial"/>
                <w:sz w:val="20"/>
                <w:szCs w:val="20"/>
              </w:rPr>
              <w:t>Enterprise</w:t>
            </w:r>
            <w:proofErr w:type="spellEnd"/>
            <w:r w:rsidRPr="009D3B23">
              <w:rPr>
                <w:rFonts w:eastAsia="Calibri" w:cs="Arial"/>
                <w:sz w:val="20"/>
                <w:szCs w:val="20"/>
              </w:rPr>
              <w:t xml:space="preserve">/Windows 8/8.1 Professional/Windows 8/8.1 </w:t>
            </w:r>
            <w:proofErr w:type="spellStart"/>
            <w:r w:rsidRPr="009D3B23">
              <w:rPr>
                <w:rFonts w:eastAsia="Calibri" w:cs="Arial"/>
                <w:sz w:val="20"/>
                <w:szCs w:val="20"/>
              </w:rPr>
              <w:t>Enterprise</w:t>
            </w:r>
            <w:proofErr w:type="spellEnd"/>
            <w:r w:rsidRPr="009D3B23">
              <w:rPr>
                <w:rFonts w:eastAsia="Calibri" w:cs="Arial"/>
                <w:sz w:val="20"/>
                <w:szCs w:val="20"/>
              </w:rPr>
              <w:t xml:space="preserve">/Windows 10 Professional/Windows 10 </w:t>
            </w:r>
            <w:proofErr w:type="spellStart"/>
            <w:r w:rsidRPr="009D3B23">
              <w:rPr>
                <w:rFonts w:eastAsia="Calibri" w:cs="Arial"/>
                <w:sz w:val="20"/>
                <w:szCs w:val="20"/>
              </w:rPr>
              <w:t>Enterprise</w:t>
            </w:r>
            <w:proofErr w:type="spellEnd"/>
          </w:p>
        </w:tc>
      </w:tr>
      <w:tr w:rsidR="001D3F1C" w:rsidRPr="009D3B23" w14:paraId="750E5610" w14:textId="77777777" w:rsidTr="006309AB">
        <w:tc>
          <w:tcPr>
            <w:tcW w:w="2093" w:type="dxa"/>
            <w:tcBorders>
              <w:top w:val="single" w:sz="4" w:space="0" w:color="auto"/>
              <w:left w:val="single" w:sz="4" w:space="0" w:color="auto"/>
              <w:bottom w:val="single" w:sz="4" w:space="0" w:color="auto"/>
              <w:right w:val="single" w:sz="4" w:space="0" w:color="auto"/>
            </w:tcBorders>
            <w:hideMark/>
          </w:tcPr>
          <w:p w14:paraId="0126FAAF"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Būtini darbo vietos funkciniai moduliai</w:t>
            </w:r>
          </w:p>
        </w:tc>
        <w:tc>
          <w:tcPr>
            <w:tcW w:w="7409" w:type="dxa"/>
            <w:tcBorders>
              <w:top w:val="single" w:sz="4" w:space="0" w:color="auto"/>
              <w:left w:val="single" w:sz="4" w:space="0" w:color="auto"/>
              <w:bottom w:val="single" w:sz="4" w:space="0" w:color="auto"/>
              <w:right w:val="single" w:sz="4" w:space="0" w:color="auto"/>
            </w:tcBorders>
            <w:hideMark/>
          </w:tcPr>
          <w:p w14:paraId="4F6BC917"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 xml:space="preserve">Operacinės sistemos atnaujinimas. Integruotos disko, failų integralumo tikrinimo priemonės. Automatinis disko klaidų taisymas. Integruotas nuotolinio prisijungimo su VPN palaikymas. Integruota failų ir </w:t>
            </w:r>
            <w:proofErr w:type="spellStart"/>
            <w:r w:rsidRPr="009D3B23">
              <w:rPr>
                <w:rFonts w:eastAsia="Calibri" w:cs="Arial"/>
                <w:sz w:val="20"/>
                <w:szCs w:val="20"/>
              </w:rPr>
              <w:t>naudotojoduomenų</w:t>
            </w:r>
            <w:proofErr w:type="spellEnd"/>
            <w:r w:rsidRPr="009D3B23">
              <w:rPr>
                <w:rFonts w:eastAsia="Calibri" w:cs="Arial"/>
                <w:sz w:val="20"/>
                <w:szCs w:val="20"/>
              </w:rPr>
              <w:t xml:space="preserve"> archyvavimo posistemė. Failų </w:t>
            </w:r>
            <w:proofErr w:type="spellStart"/>
            <w:r w:rsidRPr="009D3B23">
              <w:rPr>
                <w:rFonts w:eastAsia="Calibri" w:cs="Arial"/>
                <w:sz w:val="20"/>
                <w:szCs w:val="20"/>
              </w:rPr>
              <w:t>versijavimas</w:t>
            </w:r>
            <w:proofErr w:type="spellEnd"/>
            <w:r w:rsidRPr="009D3B23">
              <w:rPr>
                <w:rFonts w:eastAsia="Calibri" w:cs="Arial"/>
                <w:sz w:val="20"/>
                <w:szCs w:val="20"/>
              </w:rPr>
              <w:t xml:space="preserve"> (šešėlinių kopijų kūrimas). Integruotas asmeninių duomenų valdymas, kredencialų tvarkymas. Integruotos duomenų, vidinių ir išorinių laikmenų ir bylų šifravimo priemonės.  Integruotos priemonės, leidžiančios dirbti atsijungus nuo kompiuterių tinklo (</w:t>
            </w:r>
            <w:proofErr w:type="spellStart"/>
            <w:r w:rsidRPr="009D3B23">
              <w:rPr>
                <w:rFonts w:eastAsia="Calibri" w:cs="Arial"/>
                <w:sz w:val="20"/>
                <w:szCs w:val="20"/>
              </w:rPr>
              <w:t>Offline</w:t>
            </w:r>
            <w:proofErr w:type="spellEnd"/>
            <w:r w:rsidRPr="009D3B23">
              <w:rPr>
                <w:rFonts w:eastAsia="Calibri" w:cs="Arial"/>
                <w:sz w:val="20"/>
                <w:szCs w:val="20"/>
              </w:rPr>
              <w:t xml:space="preserve"> aplankai). Integruotos nuotolinės pagalbos priemonės. Automatinis/Rankinis operacinės sistemos ir biuro programų paketo atnaujinimas iš firmos-gamintojos svetainės. Galimybė centralizuotai vykdyti operacinės sistemos ir taikomųjų programų įdiegimą darbo vietoje. Galimybė centralizuotai, katalogo tarnybos ir operacinės sistemos priemonėmis, vykdyti taikomųjų programų įdiegimo ir paleidimo kontrolę (pvz. uždrausti taikomųjų programų įdiegimą ir paleidimą darbo vietoje).</w:t>
            </w:r>
          </w:p>
        </w:tc>
      </w:tr>
      <w:tr w:rsidR="001D3F1C" w:rsidRPr="009D3B23" w14:paraId="518F8807" w14:textId="77777777" w:rsidTr="006309AB">
        <w:tc>
          <w:tcPr>
            <w:tcW w:w="2093" w:type="dxa"/>
            <w:tcBorders>
              <w:top w:val="single" w:sz="4" w:space="0" w:color="auto"/>
              <w:left w:val="single" w:sz="4" w:space="0" w:color="auto"/>
              <w:bottom w:val="single" w:sz="4" w:space="0" w:color="auto"/>
              <w:right w:val="single" w:sz="4" w:space="0" w:color="auto"/>
            </w:tcBorders>
            <w:hideMark/>
          </w:tcPr>
          <w:p w14:paraId="42089FE5"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Naudotojo sąsaja</w:t>
            </w:r>
          </w:p>
        </w:tc>
        <w:tc>
          <w:tcPr>
            <w:tcW w:w="7409" w:type="dxa"/>
            <w:tcBorders>
              <w:top w:val="single" w:sz="4" w:space="0" w:color="auto"/>
              <w:left w:val="single" w:sz="4" w:space="0" w:color="auto"/>
              <w:bottom w:val="single" w:sz="4" w:space="0" w:color="auto"/>
              <w:right w:val="single" w:sz="4" w:space="0" w:color="auto"/>
            </w:tcBorders>
            <w:hideMark/>
          </w:tcPr>
          <w:p w14:paraId="5FEAE63C"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Programinė įranga turi palaikyti ir užtikrinti daugiakalbę naudotojo sąsają, atsižvelgiant į gamintojo galimybes (anglų, lietuvių, rusų, lenkų kalbos privalomos).</w:t>
            </w:r>
          </w:p>
        </w:tc>
      </w:tr>
      <w:tr w:rsidR="001D3F1C" w:rsidRPr="009D3B23" w14:paraId="488E5CDA" w14:textId="77777777" w:rsidTr="006309AB">
        <w:tc>
          <w:tcPr>
            <w:tcW w:w="2093" w:type="dxa"/>
            <w:tcBorders>
              <w:top w:val="single" w:sz="4" w:space="0" w:color="auto"/>
              <w:left w:val="single" w:sz="4" w:space="0" w:color="auto"/>
              <w:bottom w:val="single" w:sz="4" w:space="0" w:color="auto"/>
              <w:right w:val="single" w:sz="4" w:space="0" w:color="auto"/>
            </w:tcBorders>
            <w:hideMark/>
          </w:tcPr>
          <w:p w14:paraId="0A625488"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Centralizuotas naudotojų tvarkymas</w:t>
            </w:r>
          </w:p>
        </w:tc>
        <w:tc>
          <w:tcPr>
            <w:tcW w:w="7409" w:type="dxa"/>
            <w:tcBorders>
              <w:top w:val="single" w:sz="4" w:space="0" w:color="auto"/>
              <w:left w:val="single" w:sz="4" w:space="0" w:color="auto"/>
              <w:bottom w:val="single" w:sz="4" w:space="0" w:color="auto"/>
              <w:right w:val="single" w:sz="4" w:space="0" w:color="auto"/>
            </w:tcBorders>
            <w:hideMark/>
          </w:tcPr>
          <w:p w14:paraId="79518CAA"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 xml:space="preserve">Operacinė sistema turi turėti galimybę autentifikuotis Microsoft </w:t>
            </w:r>
            <w:proofErr w:type="spellStart"/>
            <w:r w:rsidRPr="009D3B23">
              <w:rPr>
                <w:rFonts w:eastAsia="Calibri" w:cs="Arial"/>
                <w:sz w:val="20"/>
                <w:szCs w:val="20"/>
              </w:rPr>
              <w:t>Active</w:t>
            </w:r>
            <w:proofErr w:type="spellEnd"/>
            <w:r w:rsidRPr="009D3B23">
              <w:rPr>
                <w:rFonts w:eastAsia="Calibri" w:cs="Arial"/>
                <w:sz w:val="20"/>
                <w:szCs w:val="20"/>
              </w:rPr>
              <w:t xml:space="preserve"> </w:t>
            </w:r>
            <w:proofErr w:type="spellStart"/>
            <w:r w:rsidRPr="009D3B23">
              <w:rPr>
                <w:rFonts w:eastAsia="Calibri" w:cs="Arial"/>
                <w:sz w:val="20"/>
                <w:szCs w:val="20"/>
              </w:rPr>
              <w:t>Directory</w:t>
            </w:r>
            <w:proofErr w:type="spellEnd"/>
            <w:r w:rsidRPr="009D3B23">
              <w:rPr>
                <w:rFonts w:eastAsia="Calibri" w:cs="Arial"/>
                <w:sz w:val="20"/>
                <w:szCs w:val="20"/>
              </w:rPr>
              <w:t xml:space="preserve"> sistemoje.</w:t>
            </w:r>
          </w:p>
        </w:tc>
      </w:tr>
      <w:tr w:rsidR="001D3F1C" w:rsidRPr="009D3B23" w14:paraId="739255F2" w14:textId="77777777" w:rsidTr="006309AB">
        <w:tc>
          <w:tcPr>
            <w:tcW w:w="2093" w:type="dxa"/>
            <w:tcBorders>
              <w:top w:val="single" w:sz="4" w:space="0" w:color="auto"/>
              <w:left w:val="single" w:sz="4" w:space="0" w:color="auto"/>
              <w:bottom w:val="single" w:sz="4" w:space="0" w:color="auto"/>
              <w:right w:val="single" w:sz="4" w:space="0" w:color="auto"/>
            </w:tcBorders>
          </w:tcPr>
          <w:p w14:paraId="188D0438"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Licencijavimo tipas</w:t>
            </w:r>
          </w:p>
        </w:tc>
        <w:tc>
          <w:tcPr>
            <w:tcW w:w="7409" w:type="dxa"/>
            <w:tcBorders>
              <w:top w:val="single" w:sz="4" w:space="0" w:color="auto"/>
              <w:left w:val="single" w:sz="4" w:space="0" w:color="auto"/>
              <w:bottom w:val="single" w:sz="4" w:space="0" w:color="auto"/>
              <w:right w:val="single" w:sz="4" w:space="0" w:color="auto"/>
            </w:tcBorders>
          </w:tcPr>
          <w:p w14:paraId="74E796D5" w14:textId="77777777" w:rsidR="001D3F1C" w:rsidRPr="009D3B23" w:rsidRDefault="001D3F1C" w:rsidP="006309AB">
            <w:pPr>
              <w:ind w:hanging="23"/>
              <w:jc w:val="both"/>
              <w:rPr>
                <w:rFonts w:eastAsia="Calibri" w:cs="Arial"/>
                <w:sz w:val="20"/>
                <w:szCs w:val="20"/>
              </w:rPr>
            </w:pPr>
            <w:r w:rsidRPr="009D3B23">
              <w:rPr>
                <w:rFonts w:eastAsia="Calibri" w:cs="Arial"/>
                <w:sz w:val="20"/>
                <w:szCs w:val="20"/>
              </w:rPr>
              <w:t xml:space="preserve">Licencija skirta įrenginiui (angl. </w:t>
            </w:r>
            <w:proofErr w:type="spellStart"/>
            <w:r w:rsidRPr="009D3B23">
              <w:rPr>
                <w:rFonts w:eastAsia="Calibri" w:cs="Arial"/>
                <w:sz w:val="20"/>
                <w:szCs w:val="20"/>
              </w:rPr>
              <w:t>Device</w:t>
            </w:r>
            <w:proofErr w:type="spellEnd"/>
            <w:r w:rsidRPr="009D3B23">
              <w:rPr>
                <w:rFonts w:eastAsia="Calibri" w:cs="Arial"/>
                <w:sz w:val="20"/>
                <w:szCs w:val="20"/>
              </w:rPr>
              <w:t>). Turi turėti naujumo garantiją, suteikiančią teisę naudotis licencijos galiojimo termino metu išleistomis naujomis programų versijomis, pasirinktinomis senesnėmis programų versijomis.</w:t>
            </w:r>
          </w:p>
        </w:tc>
      </w:tr>
    </w:tbl>
    <w:p w14:paraId="4FF82CC2" w14:textId="77777777" w:rsidR="001D3F1C" w:rsidRPr="009D3B23" w:rsidRDefault="001D3F1C" w:rsidP="001D3F1C">
      <w:pPr>
        <w:ind w:left="792"/>
        <w:rPr>
          <w:rFonts w:eastAsia="Calibri" w:cs="Arial"/>
          <w:b/>
          <w:sz w:val="20"/>
          <w:szCs w:val="20"/>
        </w:rPr>
      </w:pPr>
    </w:p>
    <w:p w14:paraId="0C8B6591" w14:textId="77777777" w:rsidR="00183CC0" w:rsidRDefault="00183CC0" w:rsidP="001D3F1C">
      <w:pPr>
        <w:ind w:left="1080" w:firstLine="0"/>
        <w:contextualSpacing/>
        <w:jc w:val="both"/>
        <w:rPr>
          <w:ins w:id="0" w:author="Marija Grušienė" w:date="2017-01-30T14:13:00Z"/>
          <w:rFonts w:eastAsia="Calibri" w:cs="Arial"/>
          <w:b/>
          <w:sz w:val="20"/>
          <w:szCs w:val="20"/>
        </w:rPr>
      </w:pPr>
    </w:p>
    <w:p w14:paraId="7ED9F473" w14:textId="4CFB3FCA" w:rsidR="001D3F1C" w:rsidRPr="009D3B23" w:rsidRDefault="001D3F1C" w:rsidP="001D3F1C">
      <w:pPr>
        <w:ind w:left="1080" w:firstLine="0"/>
        <w:contextualSpacing/>
        <w:jc w:val="both"/>
        <w:rPr>
          <w:rFonts w:eastAsia="Calibri" w:cs="Arial"/>
          <w:sz w:val="20"/>
          <w:szCs w:val="20"/>
        </w:rPr>
      </w:pPr>
      <w:r w:rsidRPr="009D3B23">
        <w:rPr>
          <w:rFonts w:eastAsia="Calibri" w:cs="Arial"/>
          <w:b/>
          <w:sz w:val="20"/>
          <w:szCs w:val="20"/>
        </w:rPr>
        <w:lastRenderedPageBreak/>
        <w:t xml:space="preserve">Lentelė Nr. 4. Microsoft Office Professional </w:t>
      </w:r>
      <w:proofErr w:type="spellStart"/>
      <w:r w:rsidRPr="009D3B23">
        <w:rPr>
          <w:rFonts w:eastAsia="Calibri" w:cs="Arial"/>
          <w:b/>
          <w:sz w:val="20"/>
          <w:szCs w:val="20"/>
        </w:rPr>
        <w:t>Plus</w:t>
      </w:r>
      <w:proofErr w:type="spellEnd"/>
      <w:r w:rsidRPr="009D3B23">
        <w:rPr>
          <w:rFonts w:eastAsia="Calibri" w:cs="Arial"/>
          <w:b/>
          <w:sz w:val="20"/>
          <w:szCs w:val="20"/>
        </w:rPr>
        <w:t xml:space="preserve"> biuro programų paketo (naujausia gamintojo paskelbta versija) licencija arba lygiavertės programinės įrangos licencija: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1"/>
        <w:gridCol w:w="7643"/>
      </w:tblGrid>
      <w:tr w:rsidR="001D3F1C" w:rsidRPr="009D3B23" w14:paraId="6AFBCE07" w14:textId="77777777" w:rsidTr="006309AB">
        <w:trPr>
          <w:trHeight w:val="400"/>
        </w:trPr>
        <w:tc>
          <w:tcPr>
            <w:tcW w:w="1821" w:type="dxa"/>
            <w:tcBorders>
              <w:top w:val="single" w:sz="4" w:space="0" w:color="auto"/>
              <w:left w:val="single" w:sz="4" w:space="0" w:color="auto"/>
              <w:bottom w:val="single" w:sz="4" w:space="0" w:color="auto"/>
              <w:right w:val="single" w:sz="4" w:space="0" w:color="auto"/>
            </w:tcBorders>
            <w:hideMark/>
          </w:tcPr>
          <w:p w14:paraId="0A83E827" w14:textId="77777777" w:rsidR="001D3F1C" w:rsidRPr="009D3B23" w:rsidRDefault="001D3F1C" w:rsidP="006309AB">
            <w:pPr>
              <w:ind w:right="57" w:firstLine="0"/>
              <w:rPr>
                <w:rFonts w:eastAsia="Calibri" w:cs="Arial"/>
                <w:snapToGrid w:val="0"/>
                <w:sz w:val="20"/>
                <w:szCs w:val="20"/>
              </w:rPr>
            </w:pPr>
            <w:r w:rsidRPr="009D3B23">
              <w:rPr>
                <w:rFonts w:eastAsia="Calibri" w:cs="Arial"/>
                <w:snapToGrid w:val="0"/>
                <w:sz w:val="20"/>
                <w:szCs w:val="20"/>
              </w:rPr>
              <w:t>Rodiklis</w:t>
            </w:r>
          </w:p>
        </w:tc>
        <w:tc>
          <w:tcPr>
            <w:tcW w:w="7643" w:type="dxa"/>
            <w:tcBorders>
              <w:top w:val="single" w:sz="4" w:space="0" w:color="auto"/>
              <w:left w:val="single" w:sz="4" w:space="0" w:color="auto"/>
              <w:bottom w:val="single" w:sz="4" w:space="0" w:color="auto"/>
              <w:right w:val="single" w:sz="4" w:space="0" w:color="auto"/>
            </w:tcBorders>
            <w:hideMark/>
          </w:tcPr>
          <w:p w14:paraId="016DC3C3" w14:textId="77777777" w:rsidR="001D3F1C" w:rsidRPr="009D3B23" w:rsidRDefault="001D3F1C" w:rsidP="006309AB">
            <w:pPr>
              <w:ind w:left="57" w:right="57" w:hanging="35"/>
              <w:rPr>
                <w:rFonts w:eastAsia="Calibri" w:cs="Arial"/>
                <w:snapToGrid w:val="0"/>
                <w:sz w:val="20"/>
                <w:szCs w:val="20"/>
              </w:rPr>
            </w:pPr>
            <w:r w:rsidRPr="009D3B23">
              <w:rPr>
                <w:rFonts w:eastAsia="Calibri" w:cs="Arial"/>
                <w:snapToGrid w:val="0"/>
                <w:sz w:val="20"/>
                <w:szCs w:val="20"/>
              </w:rPr>
              <w:t>Reikalaujama reikšmė</w:t>
            </w:r>
          </w:p>
        </w:tc>
      </w:tr>
      <w:tr w:rsidR="001D3F1C" w:rsidRPr="009D3B23" w14:paraId="4B8A7608" w14:textId="77777777" w:rsidTr="006309AB">
        <w:tc>
          <w:tcPr>
            <w:tcW w:w="1821" w:type="dxa"/>
            <w:tcBorders>
              <w:top w:val="single" w:sz="4" w:space="0" w:color="auto"/>
              <w:left w:val="single" w:sz="4" w:space="0" w:color="auto"/>
              <w:bottom w:val="single" w:sz="4" w:space="0" w:color="auto"/>
              <w:right w:val="single" w:sz="4" w:space="0" w:color="auto"/>
            </w:tcBorders>
            <w:hideMark/>
          </w:tcPr>
          <w:p w14:paraId="37094C8E"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Palaikoma operacinė sistema</w:t>
            </w:r>
          </w:p>
        </w:tc>
        <w:tc>
          <w:tcPr>
            <w:tcW w:w="7643" w:type="dxa"/>
            <w:tcBorders>
              <w:top w:val="single" w:sz="4" w:space="0" w:color="auto"/>
              <w:left w:val="single" w:sz="4" w:space="0" w:color="auto"/>
              <w:bottom w:val="single" w:sz="4" w:space="0" w:color="auto"/>
              <w:right w:val="single" w:sz="4" w:space="0" w:color="auto"/>
            </w:tcBorders>
            <w:hideMark/>
          </w:tcPr>
          <w:p w14:paraId="7ACAA78B" w14:textId="77777777" w:rsidR="001D3F1C" w:rsidRPr="009D3B23" w:rsidRDefault="001D3F1C" w:rsidP="006309AB">
            <w:pPr>
              <w:ind w:hanging="35"/>
              <w:jc w:val="both"/>
              <w:rPr>
                <w:rFonts w:eastAsia="Calibri" w:cs="Arial"/>
                <w:sz w:val="20"/>
                <w:szCs w:val="20"/>
              </w:rPr>
            </w:pPr>
            <w:r w:rsidRPr="009D3B23">
              <w:rPr>
                <w:rFonts w:eastAsia="Calibri" w:cs="Arial"/>
                <w:sz w:val="20"/>
                <w:szCs w:val="20"/>
              </w:rPr>
              <w:t>Windows 7/Windows 8/8.1 /Windows 10</w:t>
            </w:r>
          </w:p>
        </w:tc>
      </w:tr>
      <w:tr w:rsidR="001D3F1C" w:rsidRPr="009D3B23" w14:paraId="5B46FBB8" w14:textId="77777777" w:rsidTr="006309AB">
        <w:tc>
          <w:tcPr>
            <w:tcW w:w="1821" w:type="dxa"/>
            <w:tcBorders>
              <w:top w:val="single" w:sz="4" w:space="0" w:color="auto"/>
              <w:left w:val="single" w:sz="4" w:space="0" w:color="auto"/>
              <w:bottom w:val="single" w:sz="4" w:space="0" w:color="auto"/>
              <w:right w:val="single" w:sz="4" w:space="0" w:color="auto"/>
            </w:tcBorders>
          </w:tcPr>
          <w:p w14:paraId="19DEF889"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Būtini darbo vietos funkciniai moduliai</w:t>
            </w:r>
          </w:p>
        </w:tc>
        <w:tc>
          <w:tcPr>
            <w:tcW w:w="7643" w:type="dxa"/>
            <w:tcBorders>
              <w:top w:val="single" w:sz="4" w:space="0" w:color="auto"/>
              <w:left w:val="single" w:sz="4" w:space="0" w:color="auto"/>
              <w:bottom w:val="single" w:sz="4" w:space="0" w:color="auto"/>
              <w:right w:val="single" w:sz="4" w:space="0" w:color="auto"/>
            </w:tcBorders>
          </w:tcPr>
          <w:p w14:paraId="19F15B44" w14:textId="77777777" w:rsidR="001D3F1C" w:rsidRPr="009D3B23" w:rsidRDefault="001D3F1C" w:rsidP="006309AB">
            <w:pPr>
              <w:ind w:hanging="35"/>
              <w:jc w:val="both"/>
              <w:rPr>
                <w:rFonts w:eastAsia="Calibri" w:cs="Arial"/>
                <w:sz w:val="20"/>
                <w:szCs w:val="20"/>
              </w:rPr>
            </w:pPr>
            <w:r w:rsidRPr="009D3B23">
              <w:rPr>
                <w:rFonts w:eastAsia="Calibri" w:cs="Arial"/>
                <w:sz w:val="20"/>
                <w:szCs w:val="20"/>
              </w:rPr>
              <w:t>Biuro programų paketas: tekstų redaktorius, skaičiuoklė, elektroninio pašto ir grupinio darbo programa, pateikčių rengimo programa, duomenų bazių tvarkymo sistema, elektroninė užrašų knygutė.</w:t>
            </w:r>
          </w:p>
        </w:tc>
      </w:tr>
      <w:tr w:rsidR="001D3F1C" w:rsidRPr="009D3B23" w14:paraId="71784151" w14:textId="77777777" w:rsidTr="006309AB">
        <w:tc>
          <w:tcPr>
            <w:tcW w:w="1821" w:type="dxa"/>
            <w:tcBorders>
              <w:top w:val="single" w:sz="4" w:space="0" w:color="auto"/>
              <w:left w:val="single" w:sz="4" w:space="0" w:color="auto"/>
              <w:bottom w:val="single" w:sz="4" w:space="0" w:color="auto"/>
              <w:right w:val="single" w:sz="4" w:space="0" w:color="auto"/>
            </w:tcBorders>
            <w:hideMark/>
          </w:tcPr>
          <w:p w14:paraId="4D33AEA4"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Reikalavimai teksto redaktoriui</w:t>
            </w:r>
          </w:p>
        </w:tc>
        <w:tc>
          <w:tcPr>
            <w:tcW w:w="7643" w:type="dxa"/>
            <w:tcBorders>
              <w:top w:val="single" w:sz="4" w:space="0" w:color="auto"/>
              <w:left w:val="single" w:sz="4" w:space="0" w:color="auto"/>
              <w:bottom w:val="single" w:sz="4" w:space="0" w:color="auto"/>
              <w:right w:val="single" w:sz="4" w:space="0" w:color="auto"/>
            </w:tcBorders>
            <w:hideMark/>
          </w:tcPr>
          <w:p w14:paraId="52BF9987" w14:textId="77777777" w:rsidR="001D3F1C" w:rsidRPr="009D3B23" w:rsidRDefault="001D3F1C" w:rsidP="006309AB">
            <w:pPr>
              <w:ind w:hanging="35"/>
              <w:jc w:val="both"/>
              <w:rPr>
                <w:rFonts w:eastAsia="Calibri" w:cs="Arial"/>
                <w:sz w:val="20"/>
                <w:szCs w:val="20"/>
              </w:rPr>
            </w:pPr>
            <w:r w:rsidRPr="009D3B23">
              <w:rPr>
                <w:rFonts w:eastAsia="Calibri" w:cs="Arial"/>
                <w:sz w:val="20"/>
                <w:szCs w:val="20"/>
              </w:rPr>
              <w:t>Turi turėti galimybę dirbti su ma</w:t>
            </w:r>
            <w:r w:rsidRPr="009D3B23">
              <w:rPr>
                <w:rFonts w:eastAsia="Calibri" w:cs="Arial"/>
                <w:sz w:val="20"/>
                <w:szCs w:val="20"/>
              </w:rPr>
              <w:softHyphen/>
              <w:t>kro</w:t>
            </w:r>
            <w:r w:rsidRPr="009D3B23">
              <w:rPr>
                <w:rFonts w:eastAsia="Calibri" w:cs="Arial"/>
                <w:sz w:val="20"/>
                <w:szCs w:val="20"/>
              </w:rPr>
              <w:softHyphen/>
              <w:t>komandomis, užtikrinant sude</w:t>
            </w:r>
            <w:r w:rsidRPr="009D3B23">
              <w:rPr>
                <w:rFonts w:eastAsia="Calibri" w:cs="Arial"/>
                <w:sz w:val="20"/>
                <w:szCs w:val="20"/>
              </w:rPr>
              <w:softHyphen/>
              <w:t>ri</w:t>
            </w:r>
            <w:r w:rsidRPr="009D3B23">
              <w:rPr>
                <w:rFonts w:eastAsia="Calibri" w:cs="Arial"/>
                <w:sz w:val="20"/>
                <w:szCs w:val="20"/>
              </w:rPr>
              <w:softHyphen/>
              <w:t>namumą su ankstesnių Microsoft Word versijų makrokomandomis ir paruoš</w:t>
            </w:r>
            <w:r w:rsidRPr="009D3B23">
              <w:rPr>
                <w:rFonts w:eastAsia="Calibri" w:cs="Arial"/>
                <w:sz w:val="20"/>
                <w:szCs w:val="20"/>
              </w:rPr>
              <w:softHyphen/>
              <w:t>tais dokumentų šablonais ku</w:t>
            </w:r>
            <w:r w:rsidRPr="009D3B23">
              <w:rPr>
                <w:rFonts w:eastAsia="Calibri" w:cs="Arial"/>
                <w:sz w:val="20"/>
                <w:szCs w:val="20"/>
              </w:rPr>
              <w:softHyphen/>
              <w:t>riuo</w:t>
            </w:r>
            <w:r w:rsidRPr="009D3B23">
              <w:rPr>
                <w:rFonts w:eastAsia="Calibri" w:cs="Arial"/>
                <w:sz w:val="20"/>
                <w:szCs w:val="20"/>
              </w:rPr>
              <w:softHyphen/>
              <w:t>se naudojamos makro</w:t>
            </w:r>
            <w:r w:rsidRPr="009D3B23">
              <w:rPr>
                <w:rFonts w:eastAsia="Calibri" w:cs="Arial"/>
                <w:sz w:val="20"/>
                <w:szCs w:val="20"/>
              </w:rPr>
              <w:softHyphen/>
              <w:t>koman</w:t>
            </w:r>
            <w:r w:rsidRPr="009D3B23">
              <w:rPr>
                <w:rFonts w:eastAsia="Calibri" w:cs="Arial"/>
                <w:sz w:val="20"/>
                <w:szCs w:val="20"/>
              </w:rPr>
              <w:softHyphen/>
              <w:t xml:space="preserve">dos. </w:t>
            </w:r>
          </w:p>
          <w:p w14:paraId="1B71A29E" w14:textId="77777777" w:rsidR="001D3F1C" w:rsidRPr="009D3B23" w:rsidRDefault="001D3F1C" w:rsidP="006309AB">
            <w:pPr>
              <w:ind w:hanging="35"/>
              <w:jc w:val="both"/>
              <w:rPr>
                <w:rFonts w:eastAsia="Calibri" w:cs="Arial"/>
                <w:sz w:val="20"/>
                <w:szCs w:val="20"/>
              </w:rPr>
            </w:pPr>
            <w:r w:rsidRPr="009D3B23">
              <w:rPr>
                <w:rFonts w:eastAsia="Calibri" w:cs="Arial"/>
                <w:sz w:val="20"/>
                <w:szCs w:val="20"/>
              </w:rPr>
              <w:t xml:space="preserve">Turi būti galimybė automatiškai generuoti laiškus abonentų adresų grupei per siūlomą elektroninio pašto </w:t>
            </w:r>
            <w:proofErr w:type="spellStart"/>
            <w:r w:rsidRPr="009D3B23">
              <w:rPr>
                <w:rFonts w:eastAsia="Calibri" w:cs="Arial"/>
                <w:sz w:val="20"/>
                <w:szCs w:val="20"/>
              </w:rPr>
              <w:t>klientinę</w:t>
            </w:r>
            <w:proofErr w:type="spellEnd"/>
            <w:r w:rsidRPr="009D3B23">
              <w:rPr>
                <w:rFonts w:eastAsia="Calibri" w:cs="Arial"/>
                <w:sz w:val="20"/>
                <w:szCs w:val="20"/>
              </w:rPr>
              <w:t xml:space="preserve"> programinę įrangą. </w:t>
            </w:r>
          </w:p>
        </w:tc>
      </w:tr>
      <w:tr w:rsidR="001D3F1C" w:rsidRPr="009D3B23" w14:paraId="1DC8536A" w14:textId="77777777" w:rsidTr="006309AB">
        <w:tc>
          <w:tcPr>
            <w:tcW w:w="1821" w:type="dxa"/>
            <w:tcBorders>
              <w:top w:val="single" w:sz="4" w:space="0" w:color="auto"/>
              <w:left w:val="single" w:sz="4" w:space="0" w:color="auto"/>
              <w:bottom w:val="single" w:sz="4" w:space="0" w:color="auto"/>
              <w:right w:val="single" w:sz="4" w:space="0" w:color="auto"/>
            </w:tcBorders>
          </w:tcPr>
          <w:p w14:paraId="2D6EA9ED"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Reikalavimai elektroninei užrašų knygutei</w:t>
            </w:r>
          </w:p>
        </w:tc>
        <w:tc>
          <w:tcPr>
            <w:tcW w:w="7643" w:type="dxa"/>
            <w:tcBorders>
              <w:top w:val="single" w:sz="4" w:space="0" w:color="auto"/>
              <w:left w:val="single" w:sz="4" w:space="0" w:color="auto"/>
              <w:bottom w:val="single" w:sz="4" w:space="0" w:color="auto"/>
              <w:right w:val="single" w:sz="4" w:space="0" w:color="auto"/>
            </w:tcBorders>
          </w:tcPr>
          <w:p w14:paraId="0979B959" w14:textId="77777777" w:rsidR="001D3F1C" w:rsidRPr="009D3B23" w:rsidRDefault="001D3F1C" w:rsidP="006309AB">
            <w:pPr>
              <w:ind w:hanging="35"/>
              <w:jc w:val="both"/>
              <w:rPr>
                <w:rFonts w:eastAsia="Calibri" w:cs="Arial"/>
                <w:sz w:val="20"/>
                <w:szCs w:val="20"/>
              </w:rPr>
            </w:pPr>
            <w:r w:rsidRPr="009D3B23">
              <w:rPr>
                <w:rFonts w:eastAsia="Calibri" w:cs="Arial"/>
                <w:sz w:val="20"/>
                <w:szCs w:val="20"/>
              </w:rPr>
              <w:t>Turi turėti galimybę įkelti duomenis teksto, nuotraukų pavidalu. Turi turėti integruotą piešimo modulį. Turi turėti integruotą OCR modulį, leidžiantį ieškoti tekstinės informacijos, nuotraukų formate. Turi turėti bendro naudojimo užrašų knygutes saugomas failų serveryje arba Microsoft SharePoint aplinkoje. Turi turėti galimybę siųsti užrašų knygučių lapus per elektroninio pašto ir grupinio darbo programą kaip laišką, kaip prikabintą dokumentą, taip pat .</w:t>
            </w:r>
            <w:proofErr w:type="spellStart"/>
            <w:r w:rsidRPr="009D3B23">
              <w:rPr>
                <w:rFonts w:eastAsia="Calibri" w:cs="Arial"/>
                <w:sz w:val="20"/>
                <w:szCs w:val="20"/>
              </w:rPr>
              <w:t>pdf</w:t>
            </w:r>
            <w:proofErr w:type="spellEnd"/>
            <w:r w:rsidRPr="009D3B23">
              <w:rPr>
                <w:rFonts w:eastAsia="Calibri" w:cs="Arial"/>
                <w:sz w:val="20"/>
                <w:szCs w:val="20"/>
              </w:rPr>
              <w:t xml:space="preserve"> formatu. Turi būti automatizuotas kitų naudotojų pakvietimas prisijungti prie užrašų knygutės.</w:t>
            </w:r>
          </w:p>
        </w:tc>
      </w:tr>
      <w:tr w:rsidR="001D3F1C" w:rsidRPr="009D3B23" w14:paraId="5FBF5567" w14:textId="77777777" w:rsidTr="006309AB">
        <w:tc>
          <w:tcPr>
            <w:tcW w:w="1821" w:type="dxa"/>
            <w:tcBorders>
              <w:top w:val="single" w:sz="4" w:space="0" w:color="auto"/>
              <w:left w:val="single" w:sz="4" w:space="0" w:color="auto"/>
              <w:bottom w:val="single" w:sz="4" w:space="0" w:color="auto"/>
              <w:right w:val="single" w:sz="4" w:space="0" w:color="auto"/>
            </w:tcBorders>
            <w:hideMark/>
          </w:tcPr>
          <w:p w14:paraId="2934D94F"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Reikalavimai skaičiuoklei</w:t>
            </w:r>
          </w:p>
        </w:tc>
        <w:tc>
          <w:tcPr>
            <w:tcW w:w="7643" w:type="dxa"/>
            <w:tcBorders>
              <w:top w:val="single" w:sz="4" w:space="0" w:color="auto"/>
              <w:left w:val="single" w:sz="4" w:space="0" w:color="auto"/>
              <w:bottom w:val="single" w:sz="4" w:space="0" w:color="auto"/>
              <w:right w:val="single" w:sz="4" w:space="0" w:color="auto"/>
            </w:tcBorders>
            <w:hideMark/>
          </w:tcPr>
          <w:p w14:paraId="6B817055" w14:textId="77777777" w:rsidR="001D3F1C" w:rsidRPr="009D3B23" w:rsidRDefault="001D3F1C" w:rsidP="006309AB">
            <w:pPr>
              <w:ind w:hanging="35"/>
              <w:jc w:val="both"/>
              <w:rPr>
                <w:rFonts w:eastAsia="Calibri" w:cs="Arial"/>
                <w:sz w:val="20"/>
                <w:szCs w:val="20"/>
              </w:rPr>
            </w:pPr>
            <w:r w:rsidRPr="009D3B23">
              <w:rPr>
                <w:rFonts w:eastAsia="Calibri" w:cs="Arial"/>
                <w:sz w:val="20"/>
                <w:szCs w:val="20"/>
              </w:rPr>
              <w:t>Turi turėti galimybę apdoroti duomenis įvairiais pjūviais dinaminės analizės lentelėse (</w:t>
            </w:r>
            <w:proofErr w:type="spellStart"/>
            <w:r w:rsidRPr="009D3B23">
              <w:rPr>
                <w:rFonts w:eastAsia="Calibri" w:cs="Arial"/>
                <w:sz w:val="20"/>
                <w:szCs w:val="20"/>
              </w:rPr>
              <w:t>pivot</w:t>
            </w:r>
            <w:proofErr w:type="spellEnd"/>
            <w:r w:rsidRPr="009D3B23">
              <w:rPr>
                <w:rFonts w:eastAsia="Calibri" w:cs="Arial"/>
                <w:sz w:val="20"/>
                <w:szCs w:val="20"/>
              </w:rPr>
              <w:t xml:space="preserve"> </w:t>
            </w:r>
            <w:proofErr w:type="spellStart"/>
            <w:r w:rsidRPr="009D3B23">
              <w:rPr>
                <w:rFonts w:eastAsia="Calibri" w:cs="Arial"/>
                <w:sz w:val="20"/>
                <w:szCs w:val="20"/>
              </w:rPr>
              <w:t>table</w:t>
            </w:r>
            <w:proofErr w:type="spellEnd"/>
            <w:r w:rsidRPr="009D3B23">
              <w:rPr>
                <w:rFonts w:eastAsia="Calibri" w:cs="Arial"/>
                <w:sz w:val="20"/>
                <w:szCs w:val="20"/>
              </w:rPr>
              <w:t xml:space="preserve"> arba analogiškos).</w:t>
            </w:r>
          </w:p>
        </w:tc>
      </w:tr>
      <w:tr w:rsidR="001D3F1C" w:rsidRPr="009D3B23" w14:paraId="02852ED5" w14:textId="77777777" w:rsidTr="006309AB">
        <w:tc>
          <w:tcPr>
            <w:tcW w:w="1821" w:type="dxa"/>
            <w:tcBorders>
              <w:top w:val="single" w:sz="4" w:space="0" w:color="auto"/>
              <w:left w:val="single" w:sz="4" w:space="0" w:color="auto"/>
              <w:bottom w:val="single" w:sz="4" w:space="0" w:color="auto"/>
              <w:right w:val="single" w:sz="4" w:space="0" w:color="auto"/>
            </w:tcBorders>
            <w:hideMark/>
          </w:tcPr>
          <w:p w14:paraId="4A3C393E"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Biuro programų paketas turi būti vieno gamintojo</w:t>
            </w:r>
          </w:p>
        </w:tc>
        <w:tc>
          <w:tcPr>
            <w:tcW w:w="7643" w:type="dxa"/>
            <w:tcBorders>
              <w:top w:val="single" w:sz="4" w:space="0" w:color="auto"/>
              <w:left w:val="single" w:sz="4" w:space="0" w:color="auto"/>
              <w:bottom w:val="single" w:sz="4" w:space="0" w:color="auto"/>
              <w:right w:val="single" w:sz="4" w:space="0" w:color="auto"/>
            </w:tcBorders>
            <w:hideMark/>
          </w:tcPr>
          <w:p w14:paraId="036CDDCA" w14:textId="77777777" w:rsidR="001D3F1C" w:rsidRPr="009D3B23" w:rsidRDefault="001D3F1C" w:rsidP="006309AB">
            <w:pPr>
              <w:ind w:hanging="35"/>
              <w:jc w:val="both"/>
              <w:rPr>
                <w:rFonts w:eastAsia="Calibri" w:cs="Arial"/>
                <w:sz w:val="20"/>
                <w:szCs w:val="20"/>
              </w:rPr>
            </w:pPr>
            <w:r w:rsidRPr="009D3B23">
              <w:rPr>
                <w:rFonts w:eastAsia="Calibri" w:cs="Arial"/>
                <w:sz w:val="20"/>
                <w:szCs w:val="20"/>
              </w:rPr>
              <w:t>Taip</w:t>
            </w:r>
          </w:p>
        </w:tc>
      </w:tr>
      <w:tr w:rsidR="001D3F1C" w:rsidRPr="009D3B23" w14:paraId="50D7E866" w14:textId="77777777" w:rsidTr="006309AB">
        <w:tc>
          <w:tcPr>
            <w:tcW w:w="1821" w:type="dxa"/>
            <w:tcBorders>
              <w:top w:val="single" w:sz="4" w:space="0" w:color="auto"/>
              <w:left w:val="single" w:sz="4" w:space="0" w:color="auto"/>
              <w:bottom w:val="single" w:sz="4" w:space="0" w:color="auto"/>
              <w:right w:val="single" w:sz="4" w:space="0" w:color="auto"/>
            </w:tcBorders>
            <w:hideMark/>
          </w:tcPr>
          <w:p w14:paraId="4A624771"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Naudotojo sąsaja</w:t>
            </w:r>
          </w:p>
        </w:tc>
        <w:tc>
          <w:tcPr>
            <w:tcW w:w="7643" w:type="dxa"/>
            <w:tcBorders>
              <w:top w:val="single" w:sz="4" w:space="0" w:color="auto"/>
              <w:left w:val="single" w:sz="4" w:space="0" w:color="auto"/>
              <w:bottom w:val="single" w:sz="4" w:space="0" w:color="auto"/>
              <w:right w:val="single" w:sz="4" w:space="0" w:color="auto"/>
            </w:tcBorders>
            <w:hideMark/>
          </w:tcPr>
          <w:p w14:paraId="375B9E62"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Programinė įranga turi palaikyti ir užtikrinti daugiakalbę naudotojo sąsają, atsižvelgiant į gamintojo galimybes (anglų, lietuvių, rusų, lenkų kalbos privalomos).</w:t>
            </w:r>
          </w:p>
        </w:tc>
      </w:tr>
      <w:tr w:rsidR="001D3F1C" w:rsidRPr="009D3B23" w14:paraId="0D92BDC0" w14:textId="77777777" w:rsidTr="006309AB">
        <w:tc>
          <w:tcPr>
            <w:tcW w:w="1821" w:type="dxa"/>
            <w:tcBorders>
              <w:top w:val="single" w:sz="4" w:space="0" w:color="auto"/>
              <w:left w:val="single" w:sz="4" w:space="0" w:color="auto"/>
              <w:bottom w:val="single" w:sz="4" w:space="0" w:color="auto"/>
              <w:right w:val="single" w:sz="4" w:space="0" w:color="auto"/>
            </w:tcBorders>
          </w:tcPr>
          <w:p w14:paraId="05FB5FE2"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Suderinamumas</w:t>
            </w:r>
          </w:p>
        </w:tc>
        <w:tc>
          <w:tcPr>
            <w:tcW w:w="7643" w:type="dxa"/>
            <w:tcBorders>
              <w:top w:val="single" w:sz="4" w:space="0" w:color="auto"/>
              <w:left w:val="single" w:sz="4" w:space="0" w:color="auto"/>
              <w:bottom w:val="single" w:sz="4" w:space="0" w:color="auto"/>
              <w:right w:val="single" w:sz="4" w:space="0" w:color="auto"/>
            </w:tcBorders>
          </w:tcPr>
          <w:p w14:paraId="179A17E0"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Biuro programų paketas turi turėti pilną integraciją su Microsoft SharePoint aplinka.</w:t>
            </w:r>
          </w:p>
        </w:tc>
      </w:tr>
      <w:tr w:rsidR="001D3F1C" w:rsidRPr="009D3B23" w14:paraId="438BABC3" w14:textId="77777777" w:rsidTr="006309AB">
        <w:tc>
          <w:tcPr>
            <w:tcW w:w="1821" w:type="dxa"/>
            <w:tcBorders>
              <w:top w:val="single" w:sz="4" w:space="0" w:color="auto"/>
              <w:left w:val="single" w:sz="4" w:space="0" w:color="auto"/>
              <w:bottom w:val="single" w:sz="4" w:space="0" w:color="auto"/>
              <w:right w:val="single" w:sz="4" w:space="0" w:color="auto"/>
            </w:tcBorders>
          </w:tcPr>
          <w:p w14:paraId="51862C44"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Licencijavimo tipas</w:t>
            </w:r>
          </w:p>
        </w:tc>
        <w:tc>
          <w:tcPr>
            <w:tcW w:w="7643" w:type="dxa"/>
            <w:tcBorders>
              <w:top w:val="single" w:sz="4" w:space="0" w:color="auto"/>
              <w:left w:val="single" w:sz="4" w:space="0" w:color="auto"/>
              <w:bottom w:val="single" w:sz="4" w:space="0" w:color="auto"/>
              <w:right w:val="single" w:sz="4" w:space="0" w:color="auto"/>
            </w:tcBorders>
          </w:tcPr>
          <w:p w14:paraId="235D0B6A"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Licencija skirta įrenginiui (angl. </w:t>
            </w:r>
            <w:proofErr w:type="spellStart"/>
            <w:r w:rsidRPr="009D3B23">
              <w:rPr>
                <w:rFonts w:eastAsia="Calibri" w:cs="Arial"/>
                <w:sz w:val="20"/>
                <w:szCs w:val="20"/>
              </w:rPr>
              <w:t>Device</w:t>
            </w:r>
            <w:proofErr w:type="spellEnd"/>
            <w:r w:rsidRPr="009D3B23">
              <w:rPr>
                <w:rFonts w:eastAsia="Calibri" w:cs="Arial"/>
                <w:sz w:val="20"/>
                <w:szCs w:val="20"/>
              </w:rPr>
              <w:t>). Turi turėti naujumo garantiją, suteikiančią teisę naudotis licencijos galiojimo termino metu išleistomis naujomis programų versijomis, pasirinktinomis senesnėmis programų versijomis.</w:t>
            </w:r>
          </w:p>
        </w:tc>
      </w:tr>
    </w:tbl>
    <w:p w14:paraId="604931E7" w14:textId="77777777" w:rsidR="001D3F1C" w:rsidRPr="009D3B23" w:rsidRDefault="001D3F1C" w:rsidP="001D3F1C">
      <w:pPr>
        <w:ind w:left="360"/>
        <w:rPr>
          <w:rFonts w:eastAsia="Calibri" w:cs="Arial"/>
          <w:b/>
          <w:sz w:val="20"/>
          <w:szCs w:val="20"/>
        </w:rPr>
      </w:pPr>
    </w:p>
    <w:p w14:paraId="3A9F422A" w14:textId="182D3ED7" w:rsidR="001D3F1C" w:rsidRPr="009D3B23" w:rsidRDefault="001D3F1C" w:rsidP="001D3F1C">
      <w:pPr>
        <w:ind w:left="1080" w:firstLine="0"/>
        <w:jc w:val="both"/>
        <w:rPr>
          <w:rFonts w:eastAsia="Calibri" w:cs="Arial"/>
          <w:sz w:val="20"/>
          <w:szCs w:val="20"/>
        </w:rPr>
      </w:pPr>
      <w:r w:rsidRPr="009D3B23">
        <w:rPr>
          <w:rFonts w:eastAsia="Calibri" w:cs="Arial"/>
          <w:b/>
          <w:sz w:val="20"/>
          <w:szCs w:val="20"/>
        </w:rPr>
        <w:t xml:space="preserve">Lentelė Nr.5. Microsoft </w:t>
      </w:r>
      <w:proofErr w:type="spellStart"/>
      <w:r w:rsidRPr="009D3B23">
        <w:rPr>
          <w:rFonts w:eastAsia="Calibri" w:cs="Arial"/>
          <w:b/>
          <w:sz w:val="20"/>
          <w:szCs w:val="20"/>
        </w:rPr>
        <w:t>Core</w:t>
      </w:r>
      <w:proofErr w:type="spellEnd"/>
      <w:r w:rsidRPr="009D3B23">
        <w:rPr>
          <w:rFonts w:eastAsia="Calibri" w:cs="Arial"/>
          <w:b/>
          <w:sz w:val="20"/>
          <w:szCs w:val="20"/>
        </w:rPr>
        <w:t xml:space="preserve"> CAL licencijų jungimuisi prie serverių (naujausia gamintojo paskelbta versija) licencija arba lygiavertės programinės įrangos licencija: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7655"/>
      </w:tblGrid>
      <w:tr w:rsidR="001D3F1C" w:rsidRPr="009D3B23" w14:paraId="0D1183D0" w14:textId="77777777" w:rsidTr="006309AB">
        <w:tc>
          <w:tcPr>
            <w:tcW w:w="1809" w:type="dxa"/>
            <w:tcBorders>
              <w:top w:val="single" w:sz="4" w:space="0" w:color="auto"/>
              <w:left w:val="single" w:sz="4" w:space="0" w:color="auto"/>
              <w:bottom w:val="single" w:sz="4" w:space="0" w:color="auto"/>
              <w:right w:val="single" w:sz="4" w:space="0" w:color="auto"/>
            </w:tcBorders>
            <w:hideMark/>
          </w:tcPr>
          <w:p w14:paraId="0ABA149C" w14:textId="77777777" w:rsidR="001D3F1C" w:rsidRPr="009D3B23" w:rsidRDefault="001D3F1C" w:rsidP="006309AB">
            <w:pPr>
              <w:ind w:right="57" w:firstLine="0"/>
              <w:rPr>
                <w:rFonts w:eastAsia="Calibri" w:cs="Arial"/>
                <w:snapToGrid w:val="0"/>
                <w:sz w:val="20"/>
                <w:szCs w:val="20"/>
              </w:rPr>
            </w:pPr>
            <w:r w:rsidRPr="009D3B23">
              <w:rPr>
                <w:rFonts w:eastAsia="Calibri" w:cs="Arial"/>
                <w:snapToGrid w:val="0"/>
                <w:sz w:val="20"/>
                <w:szCs w:val="20"/>
              </w:rPr>
              <w:t>Rodiklis</w:t>
            </w:r>
          </w:p>
        </w:tc>
        <w:tc>
          <w:tcPr>
            <w:tcW w:w="7655" w:type="dxa"/>
            <w:tcBorders>
              <w:top w:val="single" w:sz="4" w:space="0" w:color="auto"/>
              <w:left w:val="single" w:sz="4" w:space="0" w:color="auto"/>
              <w:bottom w:val="single" w:sz="4" w:space="0" w:color="auto"/>
              <w:right w:val="single" w:sz="4" w:space="0" w:color="auto"/>
            </w:tcBorders>
            <w:hideMark/>
          </w:tcPr>
          <w:p w14:paraId="1FB565DD" w14:textId="77777777" w:rsidR="001D3F1C" w:rsidRPr="009D3B23" w:rsidRDefault="001D3F1C" w:rsidP="006309AB">
            <w:pPr>
              <w:ind w:left="57" w:right="57" w:hanging="57"/>
              <w:rPr>
                <w:rFonts w:eastAsia="Calibri" w:cs="Arial"/>
                <w:snapToGrid w:val="0"/>
                <w:sz w:val="20"/>
                <w:szCs w:val="20"/>
              </w:rPr>
            </w:pPr>
            <w:r w:rsidRPr="009D3B23">
              <w:rPr>
                <w:rFonts w:eastAsia="Calibri" w:cs="Arial"/>
                <w:snapToGrid w:val="0"/>
                <w:sz w:val="20"/>
                <w:szCs w:val="20"/>
              </w:rPr>
              <w:t>Reikalaujama reikšmė</w:t>
            </w:r>
          </w:p>
        </w:tc>
      </w:tr>
      <w:tr w:rsidR="001D3F1C" w:rsidRPr="009D3B23" w14:paraId="4A70279B" w14:textId="77777777" w:rsidTr="006309AB">
        <w:tc>
          <w:tcPr>
            <w:tcW w:w="1809" w:type="dxa"/>
            <w:tcBorders>
              <w:top w:val="single" w:sz="4" w:space="0" w:color="auto"/>
              <w:left w:val="single" w:sz="4" w:space="0" w:color="auto"/>
              <w:bottom w:val="single" w:sz="4" w:space="0" w:color="auto"/>
              <w:right w:val="single" w:sz="4" w:space="0" w:color="auto"/>
            </w:tcBorders>
            <w:hideMark/>
          </w:tcPr>
          <w:p w14:paraId="1502B0E6"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Palaikoma operacinė sistema</w:t>
            </w:r>
          </w:p>
        </w:tc>
        <w:tc>
          <w:tcPr>
            <w:tcW w:w="7655" w:type="dxa"/>
            <w:tcBorders>
              <w:top w:val="single" w:sz="4" w:space="0" w:color="auto"/>
              <w:left w:val="single" w:sz="4" w:space="0" w:color="auto"/>
              <w:bottom w:val="single" w:sz="4" w:space="0" w:color="auto"/>
              <w:right w:val="single" w:sz="4" w:space="0" w:color="auto"/>
            </w:tcBorders>
            <w:hideMark/>
          </w:tcPr>
          <w:p w14:paraId="23493482" w14:textId="77777777" w:rsidR="001D3F1C" w:rsidRPr="009D3B23" w:rsidRDefault="001D3F1C" w:rsidP="006309AB">
            <w:pPr>
              <w:ind w:hanging="57"/>
              <w:jc w:val="both"/>
              <w:rPr>
                <w:rFonts w:eastAsia="Calibri" w:cs="Arial"/>
                <w:sz w:val="20"/>
                <w:szCs w:val="20"/>
              </w:rPr>
            </w:pPr>
            <w:r w:rsidRPr="009D3B23">
              <w:rPr>
                <w:rFonts w:eastAsia="Calibri" w:cs="Arial"/>
                <w:sz w:val="20"/>
                <w:szCs w:val="20"/>
              </w:rPr>
              <w:t>Windows Server 2008/2008R2/2012/2012R2, Windows 7, Windows 8/8.1, Windows 10</w:t>
            </w:r>
          </w:p>
        </w:tc>
      </w:tr>
      <w:tr w:rsidR="001D3F1C" w:rsidRPr="009D3B23" w14:paraId="4B81A1B0" w14:textId="77777777" w:rsidTr="006309AB">
        <w:tc>
          <w:tcPr>
            <w:tcW w:w="1809" w:type="dxa"/>
            <w:tcBorders>
              <w:top w:val="single" w:sz="4" w:space="0" w:color="auto"/>
              <w:left w:val="single" w:sz="4" w:space="0" w:color="auto"/>
              <w:bottom w:val="single" w:sz="4" w:space="0" w:color="auto"/>
              <w:right w:val="single" w:sz="4" w:space="0" w:color="auto"/>
            </w:tcBorders>
            <w:hideMark/>
          </w:tcPr>
          <w:p w14:paraId="4BAC50FB"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Licencijos jungimuisi prie serverių</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14:paraId="2CAB87B3" w14:textId="77777777" w:rsidR="001D3F1C" w:rsidRPr="009D3B23" w:rsidRDefault="001D3F1C" w:rsidP="006309AB">
            <w:pPr>
              <w:ind w:hanging="57"/>
              <w:jc w:val="both"/>
              <w:rPr>
                <w:rFonts w:eastAsia="Calibri" w:cs="Arial"/>
                <w:sz w:val="20"/>
                <w:szCs w:val="20"/>
              </w:rPr>
            </w:pPr>
            <w:r w:rsidRPr="009D3B23">
              <w:rPr>
                <w:rFonts w:eastAsia="Calibri" w:cs="Arial"/>
                <w:sz w:val="20"/>
                <w:szCs w:val="20"/>
              </w:rPr>
              <w:t xml:space="preserve">Microsoft Windows Server, Microsoft System </w:t>
            </w:r>
            <w:proofErr w:type="spellStart"/>
            <w:r w:rsidRPr="009D3B23">
              <w:rPr>
                <w:rFonts w:eastAsia="Calibri" w:cs="Arial"/>
                <w:sz w:val="20"/>
                <w:szCs w:val="20"/>
              </w:rPr>
              <w:t>Center</w:t>
            </w:r>
            <w:proofErr w:type="spellEnd"/>
            <w:r w:rsidRPr="009D3B23">
              <w:rPr>
                <w:rFonts w:eastAsia="Calibri" w:cs="Arial"/>
                <w:sz w:val="20"/>
                <w:szCs w:val="20"/>
              </w:rPr>
              <w:t xml:space="preserve"> </w:t>
            </w:r>
            <w:proofErr w:type="spellStart"/>
            <w:r w:rsidRPr="009D3B23">
              <w:rPr>
                <w:rFonts w:eastAsia="Calibri" w:cs="Arial"/>
                <w:sz w:val="20"/>
                <w:szCs w:val="20"/>
              </w:rPr>
              <w:t>Configuration</w:t>
            </w:r>
            <w:proofErr w:type="spellEnd"/>
            <w:r w:rsidRPr="009D3B23">
              <w:rPr>
                <w:rFonts w:eastAsia="Calibri" w:cs="Arial"/>
                <w:sz w:val="20"/>
                <w:szCs w:val="20"/>
              </w:rPr>
              <w:t xml:space="preserve"> Manager, Microsoft Exchange Server, Microsoft SharePoint Server, Microsoft Skype </w:t>
            </w:r>
            <w:proofErr w:type="spellStart"/>
            <w:r w:rsidRPr="009D3B23">
              <w:rPr>
                <w:rFonts w:eastAsia="Calibri" w:cs="Arial"/>
                <w:sz w:val="20"/>
                <w:szCs w:val="20"/>
              </w:rPr>
              <w:t>for</w:t>
            </w:r>
            <w:proofErr w:type="spellEnd"/>
            <w:r w:rsidRPr="009D3B23">
              <w:rPr>
                <w:rFonts w:eastAsia="Calibri" w:cs="Arial"/>
                <w:sz w:val="20"/>
                <w:szCs w:val="20"/>
              </w:rPr>
              <w:t xml:space="preserve"> </w:t>
            </w:r>
            <w:r w:rsidRPr="009D3B23">
              <w:rPr>
                <w:rFonts w:eastAsia="Calibri" w:cs="Arial"/>
                <w:sz w:val="20"/>
                <w:szCs w:val="20"/>
                <w:lang w:val="en-US"/>
              </w:rPr>
              <w:t>Business</w:t>
            </w:r>
            <w:r w:rsidRPr="009D3B23">
              <w:rPr>
                <w:rFonts w:eastAsia="Calibri" w:cs="Arial"/>
                <w:sz w:val="20"/>
                <w:szCs w:val="20"/>
              </w:rPr>
              <w:t xml:space="preserve"> Server.</w:t>
            </w:r>
          </w:p>
        </w:tc>
      </w:tr>
      <w:tr w:rsidR="001D3F1C" w:rsidRPr="009D3B23" w14:paraId="4B1886EB" w14:textId="77777777" w:rsidTr="006309AB">
        <w:tc>
          <w:tcPr>
            <w:tcW w:w="1809" w:type="dxa"/>
            <w:tcBorders>
              <w:top w:val="single" w:sz="4" w:space="0" w:color="auto"/>
              <w:left w:val="single" w:sz="4" w:space="0" w:color="auto"/>
              <w:bottom w:val="single" w:sz="4" w:space="0" w:color="auto"/>
              <w:right w:val="single" w:sz="4" w:space="0" w:color="auto"/>
            </w:tcBorders>
          </w:tcPr>
          <w:p w14:paraId="4724B79A"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Licencijavimas</w:t>
            </w:r>
          </w:p>
        </w:tc>
        <w:tc>
          <w:tcPr>
            <w:tcW w:w="7655" w:type="dxa"/>
            <w:tcBorders>
              <w:top w:val="single" w:sz="4" w:space="0" w:color="auto"/>
              <w:left w:val="single" w:sz="4" w:space="0" w:color="auto"/>
              <w:bottom w:val="single" w:sz="4" w:space="0" w:color="auto"/>
              <w:right w:val="single" w:sz="4" w:space="0" w:color="auto"/>
            </w:tcBorders>
          </w:tcPr>
          <w:p w14:paraId="66A4608A" w14:textId="77777777" w:rsidR="001D3F1C" w:rsidRPr="009D3B23" w:rsidRDefault="001D3F1C" w:rsidP="006309AB">
            <w:pPr>
              <w:ind w:hanging="57"/>
              <w:jc w:val="both"/>
              <w:rPr>
                <w:rFonts w:eastAsia="Calibri" w:cs="Arial"/>
                <w:sz w:val="20"/>
                <w:szCs w:val="20"/>
              </w:rPr>
            </w:pPr>
            <w:r w:rsidRPr="009D3B23">
              <w:rPr>
                <w:rFonts w:eastAsia="Calibri" w:cs="Arial"/>
                <w:sz w:val="20"/>
                <w:szCs w:val="20"/>
              </w:rPr>
              <w:t xml:space="preserve">Licencija skirta įrenginiui (angl. </w:t>
            </w:r>
            <w:proofErr w:type="spellStart"/>
            <w:r w:rsidRPr="009D3B23">
              <w:rPr>
                <w:rFonts w:eastAsia="Calibri" w:cs="Arial"/>
                <w:sz w:val="20"/>
                <w:szCs w:val="20"/>
              </w:rPr>
              <w:t>Device</w:t>
            </w:r>
            <w:proofErr w:type="spellEnd"/>
            <w:r w:rsidRPr="009D3B23">
              <w:rPr>
                <w:rFonts w:eastAsia="Calibri" w:cs="Arial"/>
                <w:sz w:val="20"/>
                <w:szCs w:val="20"/>
              </w:rPr>
              <w:t>). Turi turėti naujumo garantiją, suteikiančią teisę naudotis licencijos galiojimo termino metu išleistomis naujomis programų versijomis, pasirinktinomis senesnėmis programų versijomis.</w:t>
            </w:r>
          </w:p>
        </w:tc>
      </w:tr>
    </w:tbl>
    <w:p w14:paraId="06FCB7B9" w14:textId="77777777" w:rsidR="001D3F1C" w:rsidRPr="009D3B23" w:rsidRDefault="001D3F1C" w:rsidP="001D3F1C">
      <w:pPr>
        <w:ind w:left="1080"/>
        <w:rPr>
          <w:rFonts w:eastAsia="Calibri" w:cs="Arial"/>
          <w:b/>
          <w:sz w:val="20"/>
          <w:szCs w:val="20"/>
        </w:rPr>
      </w:pPr>
    </w:p>
    <w:p w14:paraId="2820D939" w14:textId="77777777" w:rsidR="001D3F1C" w:rsidRPr="009D3B23" w:rsidRDefault="001D3F1C" w:rsidP="001D3F1C">
      <w:pPr>
        <w:ind w:left="1080" w:firstLine="0"/>
        <w:jc w:val="both"/>
        <w:rPr>
          <w:rFonts w:eastAsia="Calibri" w:cs="Arial"/>
          <w:b/>
          <w:sz w:val="20"/>
          <w:szCs w:val="20"/>
        </w:rPr>
      </w:pPr>
      <w:r w:rsidRPr="009D3B23">
        <w:rPr>
          <w:rFonts w:eastAsia="Calibri" w:cs="Arial"/>
          <w:b/>
          <w:sz w:val="20"/>
          <w:szCs w:val="20"/>
        </w:rPr>
        <w:t xml:space="preserve">Lentelė Nr.6. Microsoft MSDN </w:t>
      </w:r>
      <w:proofErr w:type="spellStart"/>
      <w:r w:rsidRPr="009D3B23">
        <w:rPr>
          <w:rFonts w:eastAsia="Calibri" w:cs="Arial"/>
          <w:b/>
          <w:sz w:val="20"/>
          <w:szCs w:val="20"/>
        </w:rPr>
        <w:t>Platforms</w:t>
      </w:r>
      <w:proofErr w:type="spellEnd"/>
      <w:r w:rsidRPr="009D3B23">
        <w:rPr>
          <w:rFonts w:eastAsia="Calibri" w:cs="Arial"/>
          <w:b/>
          <w:sz w:val="20"/>
          <w:szCs w:val="20"/>
        </w:rPr>
        <w:t xml:space="preserve"> (naujausia gamintojo paskelbta versija) licencijų paketas arba lygiavertės programinės įrangos licencijų paketas:</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ook w:val="04A0" w:firstRow="1" w:lastRow="0" w:firstColumn="1" w:lastColumn="0" w:noHBand="0" w:noVBand="1"/>
      </w:tblPr>
      <w:tblGrid>
        <w:gridCol w:w="1843"/>
        <w:gridCol w:w="7655"/>
      </w:tblGrid>
      <w:tr w:rsidR="001D3F1C" w:rsidRPr="009D3B23" w14:paraId="008702E3" w14:textId="77777777" w:rsidTr="006309AB">
        <w:trPr>
          <w:trHeight w:val="263"/>
        </w:trPr>
        <w:tc>
          <w:tcPr>
            <w:tcW w:w="1843" w:type="dxa"/>
            <w:tcBorders>
              <w:top w:val="single" w:sz="4" w:space="0" w:color="auto"/>
              <w:left w:val="single" w:sz="4" w:space="0" w:color="auto"/>
              <w:bottom w:val="single" w:sz="4" w:space="0" w:color="000000"/>
              <w:right w:val="single" w:sz="4" w:space="0" w:color="000000"/>
            </w:tcBorders>
            <w:hideMark/>
          </w:tcPr>
          <w:p w14:paraId="0F3A2F36" w14:textId="77777777" w:rsidR="001D3F1C" w:rsidRPr="009D3B23" w:rsidRDefault="001D3F1C" w:rsidP="006309AB">
            <w:pPr>
              <w:autoSpaceDE w:val="0"/>
              <w:autoSpaceDN w:val="0"/>
              <w:adjustRightInd w:val="0"/>
              <w:ind w:left="34" w:right="57" w:firstLine="0"/>
              <w:rPr>
                <w:rFonts w:eastAsia="Calibri" w:cs="Arial"/>
                <w:bCs/>
                <w:sz w:val="20"/>
                <w:szCs w:val="20"/>
                <w:lang w:eastAsia="lt-LT"/>
              </w:rPr>
            </w:pPr>
            <w:r w:rsidRPr="009D3B23">
              <w:rPr>
                <w:rFonts w:eastAsia="Calibri" w:cs="Arial"/>
                <w:bCs/>
                <w:sz w:val="20"/>
                <w:szCs w:val="20"/>
                <w:lang w:eastAsia="lt-LT"/>
              </w:rPr>
              <w:t xml:space="preserve">Rodiklis </w:t>
            </w:r>
          </w:p>
        </w:tc>
        <w:tc>
          <w:tcPr>
            <w:tcW w:w="7655" w:type="dxa"/>
            <w:tcBorders>
              <w:top w:val="single" w:sz="4" w:space="0" w:color="auto"/>
              <w:left w:val="single" w:sz="4" w:space="0" w:color="000000"/>
              <w:bottom w:val="single" w:sz="4" w:space="0" w:color="000000"/>
              <w:right w:val="single" w:sz="4" w:space="0" w:color="000000"/>
            </w:tcBorders>
            <w:hideMark/>
          </w:tcPr>
          <w:p w14:paraId="4631D361" w14:textId="77777777" w:rsidR="001D3F1C" w:rsidRPr="009D3B23" w:rsidRDefault="001D3F1C" w:rsidP="006309AB">
            <w:pPr>
              <w:autoSpaceDE w:val="0"/>
              <w:autoSpaceDN w:val="0"/>
              <w:adjustRightInd w:val="0"/>
              <w:ind w:left="57" w:right="57" w:hanging="23"/>
              <w:rPr>
                <w:rFonts w:eastAsia="Calibri" w:cs="Arial"/>
                <w:bCs/>
                <w:sz w:val="20"/>
                <w:szCs w:val="20"/>
                <w:lang w:eastAsia="lt-LT"/>
              </w:rPr>
            </w:pPr>
            <w:r w:rsidRPr="009D3B23">
              <w:rPr>
                <w:rFonts w:eastAsia="Calibri" w:cs="Arial"/>
                <w:bCs/>
                <w:sz w:val="20"/>
                <w:szCs w:val="20"/>
                <w:lang w:eastAsia="lt-LT"/>
              </w:rPr>
              <w:t xml:space="preserve">Reikalaujama reikšmė </w:t>
            </w:r>
          </w:p>
        </w:tc>
      </w:tr>
      <w:tr w:rsidR="001D3F1C" w:rsidRPr="009D3B23" w14:paraId="2306C1A2" w14:textId="77777777" w:rsidTr="006309AB">
        <w:trPr>
          <w:trHeight w:val="673"/>
        </w:trPr>
        <w:tc>
          <w:tcPr>
            <w:tcW w:w="1843" w:type="dxa"/>
            <w:tcBorders>
              <w:top w:val="single" w:sz="4" w:space="0" w:color="000000"/>
              <w:left w:val="single" w:sz="4" w:space="0" w:color="auto"/>
              <w:bottom w:val="single" w:sz="4" w:space="0" w:color="000000"/>
              <w:right w:val="single" w:sz="4" w:space="0" w:color="000000"/>
            </w:tcBorders>
          </w:tcPr>
          <w:p w14:paraId="07755529" w14:textId="77777777" w:rsidR="001D3F1C" w:rsidRPr="009D3B23" w:rsidRDefault="001D3F1C" w:rsidP="006309AB">
            <w:pPr>
              <w:autoSpaceDE w:val="0"/>
              <w:autoSpaceDN w:val="0"/>
              <w:adjustRightInd w:val="0"/>
              <w:ind w:left="34" w:right="57" w:firstLine="0"/>
              <w:rPr>
                <w:rFonts w:eastAsia="Calibri" w:cs="Arial"/>
                <w:bCs/>
                <w:sz w:val="20"/>
                <w:szCs w:val="20"/>
                <w:lang w:eastAsia="lt-LT"/>
              </w:rPr>
            </w:pPr>
            <w:r w:rsidRPr="009D3B23">
              <w:rPr>
                <w:rFonts w:eastAsia="Calibri" w:cs="Arial"/>
                <w:bCs/>
                <w:sz w:val="20"/>
                <w:szCs w:val="20"/>
                <w:lang w:eastAsia="lt-LT"/>
              </w:rPr>
              <w:t>Nuolat atnaujinami ištekliai</w:t>
            </w:r>
          </w:p>
        </w:tc>
        <w:tc>
          <w:tcPr>
            <w:tcW w:w="7655" w:type="dxa"/>
            <w:tcBorders>
              <w:top w:val="single" w:sz="4" w:space="0" w:color="000000"/>
              <w:left w:val="single" w:sz="4" w:space="0" w:color="000000"/>
              <w:bottom w:val="single" w:sz="4" w:space="0" w:color="000000"/>
              <w:right w:val="single" w:sz="4" w:space="0" w:color="000000"/>
            </w:tcBorders>
          </w:tcPr>
          <w:p w14:paraId="3B50BA45" w14:textId="77777777" w:rsidR="001D3F1C" w:rsidRPr="009D3B23" w:rsidRDefault="001D3F1C" w:rsidP="006309AB">
            <w:pPr>
              <w:ind w:left="57" w:right="57" w:hanging="23"/>
              <w:rPr>
                <w:rFonts w:eastAsia="Calibri" w:cs="Arial"/>
                <w:bCs/>
                <w:sz w:val="20"/>
                <w:szCs w:val="20"/>
                <w:lang w:eastAsia="lt-LT"/>
              </w:rPr>
            </w:pPr>
            <w:r w:rsidRPr="009D3B23">
              <w:rPr>
                <w:rFonts w:eastAsia="Calibri" w:cs="Arial"/>
                <w:bCs/>
                <w:sz w:val="20"/>
                <w:szCs w:val="20"/>
                <w:lang w:eastAsia="lt-LT"/>
              </w:rPr>
              <w:t>Prieiga prie paskutinių atnaujintų išteklių per internetą.</w:t>
            </w:r>
          </w:p>
        </w:tc>
      </w:tr>
      <w:tr w:rsidR="001D3F1C" w:rsidRPr="009D3B23" w14:paraId="27B0072D" w14:textId="77777777" w:rsidTr="006309AB">
        <w:trPr>
          <w:trHeight w:val="1413"/>
        </w:trPr>
        <w:tc>
          <w:tcPr>
            <w:tcW w:w="1843" w:type="dxa"/>
            <w:tcBorders>
              <w:top w:val="single" w:sz="4" w:space="0" w:color="000000"/>
              <w:left w:val="single" w:sz="4" w:space="0" w:color="auto"/>
              <w:bottom w:val="single" w:sz="4" w:space="0" w:color="000000"/>
              <w:right w:val="single" w:sz="4" w:space="0" w:color="000000"/>
            </w:tcBorders>
          </w:tcPr>
          <w:p w14:paraId="553F3227" w14:textId="77777777" w:rsidR="001D3F1C" w:rsidRPr="009D3B23" w:rsidRDefault="001D3F1C" w:rsidP="006309AB">
            <w:pPr>
              <w:autoSpaceDE w:val="0"/>
              <w:autoSpaceDN w:val="0"/>
              <w:adjustRightInd w:val="0"/>
              <w:ind w:left="34" w:right="57" w:firstLine="0"/>
              <w:rPr>
                <w:rFonts w:eastAsia="Calibri" w:cs="Arial"/>
                <w:bCs/>
                <w:sz w:val="20"/>
                <w:szCs w:val="20"/>
                <w:lang w:eastAsia="lt-LT"/>
              </w:rPr>
            </w:pPr>
            <w:r w:rsidRPr="009D3B23">
              <w:rPr>
                <w:rFonts w:eastAsia="Calibri" w:cs="Arial"/>
                <w:bCs/>
                <w:sz w:val="20"/>
                <w:szCs w:val="20"/>
                <w:lang w:eastAsia="lt-LT"/>
              </w:rPr>
              <w:t>Techniniai ištekliai</w:t>
            </w:r>
          </w:p>
          <w:p w14:paraId="7473D4E3" w14:textId="77777777" w:rsidR="001D3F1C" w:rsidRPr="009D3B23" w:rsidRDefault="001D3F1C" w:rsidP="006309AB">
            <w:pPr>
              <w:autoSpaceDE w:val="0"/>
              <w:autoSpaceDN w:val="0"/>
              <w:adjustRightInd w:val="0"/>
              <w:ind w:left="34" w:right="57" w:firstLine="0"/>
              <w:rPr>
                <w:rFonts w:eastAsia="Calibri" w:cs="Arial"/>
                <w:bCs/>
                <w:sz w:val="20"/>
                <w:szCs w:val="20"/>
                <w:lang w:eastAsia="lt-LT"/>
              </w:rPr>
            </w:pPr>
          </w:p>
        </w:tc>
        <w:tc>
          <w:tcPr>
            <w:tcW w:w="7655" w:type="dxa"/>
            <w:tcBorders>
              <w:top w:val="single" w:sz="4" w:space="0" w:color="000000"/>
              <w:left w:val="single" w:sz="4" w:space="0" w:color="000000"/>
              <w:bottom w:val="single" w:sz="4" w:space="0" w:color="000000"/>
              <w:right w:val="single" w:sz="4" w:space="0" w:color="000000"/>
            </w:tcBorders>
          </w:tcPr>
          <w:p w14:paraId="1ABAF6B0" w14:textId="77777777" w:rsidR="001D3F1C" w:rsidRPr="009D3B23" w:rsidRDefault="001D3F1C" w:rsidP="006309AB">
            <w:pPr>
              <w:ind w:left="57" w:right="57" w:hanging="23"/>
              <w:rPr>
                <w:rFonts w:eastAsia="Calibri" w:cs="Arial"/>
                <w:bCs/>
                <w:sz w:val="20"/>
                <w:szCs w:val="20"/>
                <w:lang w:eastAsia="lt-LT"/>
              </w:rPr>
            </w:pPr>
            <w:r w:rsidRPr="009D3B23">
              <w:rPr>
                <w:rFonts w:eastAsia="Calibri" w:cs="Arial"/>
                <w:bCs/>
                <w:sz w:val="20"/>
                <w:szCs w:val="20"/>
                <w:lang w:eastAsia="lt-LT"/>
              </w:rPr>
              <w:t xml:space="preserve">Nauji leidimai, produktų atnaujinimai ir paslaugų paketai. </w:t>
            </w:r>
          </w:p>
          <w:p w14:paraId="119678E9" w14:textId="77777777" w:rsidR="001D3F1C" w:rsidRPr="009D3B23" w:rsidRDefault="001D3F1C" w:rsidP="006309AB">
            <w:pPr>
              <w:ind w:left="57" w:right="57" w:hanging="23"/>
              <w:rPr>
                <w:rFonts w:eastAsia="Calibri" w:cs="Arial"/>
                <w:bCs/>
                <w:sz w:val="20"/>
                <w:szCs w:val="20"/>
                <w:lang w:eastAsia="lt-LT"/>
              </w:rPr>
            </w:pPr>
            <w:r w:rsidRPr="009D3B23">
              <w:rPr>
                <w:rFonts w:eastAsia="Calibri" w:cs="Arial"/>
                <w:bCs/>
                <w:sz w:val="20"/>
                <w:szCs w:val="20"/>
                <w:lang w:eastAsia="lt-LT"/>
              </w:rPr>
              <w:t>Elektroniniai mokymai</w:t>
            </w:r>
          </w:p>
          <w:p w14:paraId="54A9343F" w14:textId="77777777" w:rsidR="001D3F1C" w:rsidRPr="009D3B23" w:rsidRDefault="001D3F1C" w:rsidP="006309AB">
            <w:pPr>
              <w:ind w:left="57" w:right="57" w:hanging="23"/>
              <w:rPr>
                <w:rFonts w:eastAsia="Calibri" w:cs="Arial"/>
                <w:bCs/>
                <w:sz w:val="20"/>
                <w:szCs w:val="20"/>
                <w:lang w:eastAsia="lt-LT"/>
              </w:rPr>
            </w:pPr>
            <w:r w:rsidRPr="009D3B23">
              <w:rPr>
                <w:rFonts w:eastAsia="Calibri" w:cs="Arial"/>
                <w:bCs/>
                <w:sz w:val="20"/>
                <w:szCs w:val="20"/>
                <w:lang w:eastAsia="lt-LT"/>
              </w:rPr>
              <w:t>MSDN Magazine</w:t>
            </w:r>
          </w:p>
          <w:p w14:paraId="7A46382A" w14:textId="77777777" w:rsidR="001D3F1C" w:rsidRPr="009D3B23" w:rsidRDefault="001D3F1C" w:rsidP="006309AB">
            <w:pPr>
              <w:ind w:left="57" w:right="57" w:hanging="23"/>
              <w:rPr>
                <w:rFonts w:eastAsia="Calibri" w:cs="Arial"/>
                <w:bCs/>
                <w:sz w:val="20"/>
                <w:szCs w:val="20"/>
                <w:lang w:eastAsia="lt-LT"/>
              </w:rPr>
            </w:pPr>
            <w:r w:rsidRPr="009D3B23">
              <w:rPr>
                <w:rFonts w:eastAsia="Calibri" w:cs="Arial"/>
                <w:bCs/>
                <w:sz w:val="20"/>
                <w:szCs w:val="20"/>
                <w:lang w:eastAsia="lt-LT"/>
              </w:rPr>
              <w:t xml:space="preserve">Ne mažiau nei 2 incidentų sprendimai per programinės įrangos gamintojo techninės pagalbos tarnybą. </w:t>
            </w:r>
          </w:p>
          <w:p w14:paraId="72E596F2" w14:textId="77777777" w:rsidR="001D3F1C" w:rsidRPr="009D3B23" w:rsidRDefault="001D3F1C" w:rsidP="006309AB">
            <w:pPr>
              <w:ind w:left="57" w:right="57" w:hanging="23"/>
              <w:rPr>
                <w:rFonts w:eastAsia="Calibri" w:cs="Arial"/>
                <w:bCs/>
                <w:sz w:val="20"/>
                <w:szCs w:val="20"/>
                <w:lang w:eastAsia="lt-LT"/>
              </w:rPr>
            </w:pPr>
            <w:r w:rsidRPr="009D3B23">
              <w:rPr>
                <w:rFonts w:eastAsia="Calibri" w:cs="Arial"/>
                <w:bCs/>
                <w:sz w:val="20"/>
                <w:szCs w:val="20"/>
                <w:lang w:eastAsia="lt-LT"/>
              </w:rPr>
              <w:t xml:space="preserve">Aukšto prioriteto palaikymas MSDN forumuose. </w:t>
            </w:r>
          </w:p>
          <w:p w14:paraId="6CDCAD22" w14:textId="77777777" w:rsidR="001D3F1C" w:rsidRPr="009D3B23" w:rsidRDefault="001D3F1C" w:rsidP="006309AB">
            <w:pPr>
              <w:ind w:left="57" w:right="57" w:hanging="23"/>
              <w:rPr>
                <w:rFonts w:eastAsia="Calibri" w:cs="Arial"/>
                <w:bCs/>
                <w:sz w:val="20"/>
                <w:szCs w:val="20"/>
                <w:lang w:eastAsia="lt-LT"/>
              </w:rPr>
            </w:pPr>
            <w:r w:rsidRPr="009D3B23">
              <w:rPr>
                <w:rFonts w:eastAsia="Calibri" w:cs="Arial"/>
                <w:bCs/>
                <w:sz w:val="20"/>
                <w:szCs w:val="20"/>
                <w:lang w:eastAsia="lt-LT"/>
              </w:rPr>
              <w:t xml:space="preserve">Aukšto prioriteto palaikymas TechNet forumuose. </w:t>
            </w:r>
          </w:p>
          <w:p w14:paraId="68EAEEDB" w14:textId="77777777" w:rsidR="001D3F1C" w:rsidRPr="009D3B23" w:rsidRDefault="001D3F1C" w:rsidP="006309AB">
            <w:pPr>
              <w:ind w:left="57" w:right="57" w:hanging="23"/>
              <w:rPr>
                <w:rFonts w:eastAsia="Calibri" w:cs="Arial"/>
                <w:bCs/>
                <w:sz w:val="20"/>
                <w:szCs w:val="20"/>
                <w:lang w:eastAsia="lt-LT"/>
              </w:rPr>
            </w:pPr>
            <w:r w:rsidRPr="009D3B23">
              <w:rPr>
                <w:rFonts w:eastAsia="Calibri" w:cs="Arial"/>
                <w:bCs/>
                <w:sz w:val="20"/>
                <w:szCs w:val="20"/>
                <w:lang w:eastAsia="lt-LT"/>
              </w:rPr>
              <w:t>T</w:t>
            </w:r>
            <w:hyperlink r:id="rId13" w:history="1">
              <w:r w:rsidRPr="009D3B23">
                <w:rPr>
                  <w:rFonts w:eastAsia="Calibri" w:cs="Arial"/>
                  <w:bCs/>
                  <w:sz w:val="20"/>
                  <w:szCs w:val="20"/>
                  <w:lang w:eastAsia="lt-LT"/>
                </w:rPr>
                <w:t>varkomų naujienų grupių priežiūra</w:t>
              </w:r>
            </w:hyperlink>
            <w:r w:rsidRPr="009D3B23">
              <w:rPr>
                <w:rFonts w:eastAsia="Calibri" w:cs="Arial"/>
                <w:bCs/>
                <w:sz w:val="20"/>
                <w:szCs w:val="20"/>
                <w:lang w:eastAsia="lt-LT"/>
              </w:rPr>
              <w:t>.</w:t>
            </w:r>
          </w:p>
          <w:p w14:paraId="17DA2AFE" w14:textId="77777777" w:rsidR="001D3F1C" w:rsidRPr="009D3B23" w:rsidRDefault="001D3F1C" w:rsidP="006309AB">
            <w:pPr>
              <w:ind w:left="57" w:right="57" w:hanging="23"/>
              <w:rPr>
                <w:rFonts w:eastAsia="Calibri" w:cs="Arial"/>
                <w:bCs/>
                <w:sz w:val="20"/>
                <w:szCs w:val="20"/>
                <w:lang w:eastAsia="lt-LT"/>
              </w:rPr>
            </w:pPr>
            <w:r w:rsidRPr="009D3B23">
              <w:rPr>
                <w:rFonts w:eastAsia="Calibri" w:cs="Arial"/>
                <w:bCs/>
                <w:sz w:val="20"/>
                <w:szCs w:val="20"/>
                <w:lang w:eastAsia="lt-LT"/>
              </w:rPr>
              <w:lastRenderedPageBreak/>
              <w:t>Programinės įrangos parsisiuntimo resursai.</w:t>
            </w:r>
          </w:p>
        </w:tc>
      </w:tr>
      <w:tr w:rsidR="001D3F1C" w:rsidRPr="009D3B23" w14:paraId="1D054C35" w14:textId="77777777" w:rsidTr="006309AB">
        <w:trPr>
          <w:trHeight w:val="263"/>
        </w:trPr>
        <w:tc>
          <w:tcPr>
            <w:tcW w:w="1843" w:type="dxa"/>
            <w:tcBorders>
              <w:top w:val="single" w:sz="4" w:space="0" w:color="000000"/>
              <w:left w:val="single" w:sz="4" w:space="0" w:color="auto"/>
              <w:bottom w:val="single" w:sz="4" w:space="0" w:color="000000"/>
              <w:right w:val="single" w:sz="4" w:space="0" w:color="000000"/>
            </w:tcBorders>
          </w:tcPr>
          <w:p w14:paraId="271005F7" w14:textId="77777777" w:rsidR="001D3F1C" w:rsidRPr="009D3B23" w:rsidRDefault="001D3F1C" w:rsidP="006309AB">
            <w:pPr>
              <w:autoSpaceDE w:val="0"/>
              <w:autoSpaceDN w:val="0"/>
              <w:adjustRightInd w:val="0"/>
              <w:ind w:left="34" w:right="57" w:firstLine="0"/>
              <w:rPr>
                <w:rFonts w:eastAsia="Calibri" w:cs="Arial"/>
                <w:bCs/>
                <w:sz w:val="20"/>
                <w:szCs w:val="20"/>
                <w:lang w:eastAsia="lt-LT"/>
              </w:rPr>
            </w:pPr>
            <w:r w:rsidRPr="009D3B23">
              <w:rPr>
                <w:rFonts w:eastAsia="Calibri" w:cs="Arial"/>
                <w:bCs/>
                <w:sz w:val="20"/>
                <w:szCs w:val="20"/>
                <w:lang w:eastAsia="lt-LT"/>
              </w:rPr>
              <w:lastRenderedPageBreak/>
              <w:t>Palaikomos operacinės sistemos</w:t>
            </w:r>
          </w:p>
        </w:tc>
        <w:tc>
          <w:tcPr>
            <w:tcW w:w="7655" w:type="dxa"/>
            <w:tcBorders>
              <w:top w:val="single" w:sz="4" w:space="0" w:color="000000"/>
              <w:left w:val="single" w:sz="4" w:space="0" w:color="000000"/>
              <w:bottom w:val="single" w:sz="4" w:space="0" w:color="000000"/>
              <w:right w:val="single" w:sz="4" w:space="0" w:color="000000"/>
            </w:tcBorders>
          </w:tcPr>
          <w:p w14:paraId="2CC1AC8C" w14:textId="77777777" w:rsidR="001D3F1C" w:rsidRPr="009D3B23" w:rsidRDefault="001D3F1C" w:rsidP="006309AB">
            <w:pPr>
              <w:ind w:left="57" w:right="57" w:hanging="23"/>
              <w:rPr>
                <w:rFonts w:eastAsia="Calibri" w:cs="Arial"/>
                <w:bCs/>
                <w:sz w:val="20"/>
                <w:szCs w:val="20"/>
                <w:lang w:eastAsia="lt-LT"/>
              </w:rPr>
            </w:pPr>
            <w:r w:rsidRPr="009D3B23">
              <w:rPr>
                <w:rFonts w:eastAsia="Calibri" w:cs="Arial"/>
                <w:bCs/>
                <w:sz w:val="20"/>
                <w:szCs w:val="20"/>
                <w:lang w:eastAsia="lt-LT"/>
              </w:rPr>
              <w:t>Windows Server 2008/2008R2/2012/2012R2, Windows 7, Windows 8/8.1, Windows 10.</w:t>
            </w:r>
          </w:p>
        </w:tc>
      </w:tr>
      <w:tr w:rsidR="001D3F1C" w:rsidRPr="009D3B23" w14:paraId="2FF9DB02" w14:textId="77777777" w:rsidTr="006309AB">
        <w:trPr>
          <w:trHeight w:val="263"/>
        </w:trPr>
        <w:tc>
          <w:tcPr>
            <w:tcW w:w="1843" w:type="dxa"/>
            <w:tcBorders>
              <w:top w:val="single" w:sz="4" w:space="0" w:color="000000"/>
              <w:left w:val="single" w:sz="4" w:space="0" w:color="auto"/>
              <w:bottom w:val="single" w:sz="4" w:space="0" w:color="000000"/>
              <w:right w:val="single" w:sz="4" w:space="0" w:color="000000"/>
            </w:tcBorders>
          </w:tcPr>
          <w:p w14:paraId="6F493C75" w14:textId="77777777" w:rsidR="001D3F1C" w:rsidRPr="009D3B23" w:rsidRDefault="001D3F1C" w:rsidP="006309AB">
            <w:pPr>
              <w:autoSpaceDE w:val="0"/>
              <w:autoSpaceDN w:val="0"/>
              <w:adjustRightInd w:val="0"/>
              <w:ind w:left="34" w:right="57" w:firstLine="0"/>
              <w:rPr>
                <w:rFonts w:eastAsia="Calibri" w:cs="Arial"/>
                <w:bCs/>
                <w:sz w:val="20"/>
                <w:szCs w:val="20"/>
                <w:lang w:eastAsia="lt-LT"/>
              </w:rPr>
            </w:pPr>
            <w:r w:rsidRPr="009D3B23">
              <w:rPr>
                <w:rFonts w:eastAsia="Calibri" w:cs="Arial"/>
                <w:bCs/>
                <w:sz w:val="20"/>
                <w:szCs w:val="20"/>
                <w:lang w:eastAsia="lt-LT"/>
              </w:rPr>
              <w:t>Bandomosios ir programavimo platformos</w:t>
            </w:r>
          </w:p>
        </w:tc>
        <w:tc>
          <w:tcPr>
            <w:tcW w:w="7655" w:type="dxa"/>
            <w:tcBorders>
              <w:top w:val="single" w:sz="4" w:space="0" w:color="000000"/>
              <w:left w:val="single" w:sz="4" w:space="0" w:color="000000"/>
              <w:bottom w:val="single" w:sz="4" w:space="0" w:color="000000"/>
              <w:right w:val="single" w:sz="4" w:space="0" w:color="000000"/>
            </w:tcBorders>
          </w:tcPr>
          <w:p w14:paraId="67A13EFA" w14:textId="77777777" w:rsidR="001D3F1C" w:rsidRPr="009D3B23" w:rsidRDefault="001D3F1C" w:rsidP="006309AB">
            <w:pPr>
              <w:ind w:left="57" w:right="57" w:hanging="23"/>
              <w:rPr>
                <w:rFonts w:eastAsia="Calibri" w:cs="Arial"/>
                <w:bCs/>
                <w:sz w:val="20"/>
                <w:szCs w:val="20"/>
                <w:lang w:eastAsia="lt-LT"/>
              </w:rPr>
            </w:pPr>
            <w:r w:rsidRPr="009D3B23">
              <w:rPr>
                <w:rFonts w:eastAsia="Calibri" w:cs="Arial"/>
                <w:bCs/>
                <w:sz w:val="20"/>
                <w:szCs w:val="20"/>
                <w:lang w:eastAsia="lt-LT"/>
              </w:rPr>
              <w:t>Windows OS, Windows Server, SQL Server, SharePoint, Exchange, Dynamics.</w:t>
            </w:r>
          </w:p>
        </w:tc>
      </w:tr>
      <w:tr w:rsidR="001D3F1C" w:rsidRPr="009D3B23" w14:paraId="0E57A0AA" w14:textId="77777777" w:rsidTr="006309AB">
        <w:trPr>
          <w:trHeight w:val="263"/>
        </w:trPr>
        <w:tc>
          <w:tcPr>
            <w:tcW w:w="1843" w:type="dxa"/>
            <w:tcBorders>
              <w:top w:val="single" w:sz="4" w:space="0" w:color="000000"/>
              <w:left w:val="single" w:sz="4" w:space="0" w:color="auto"/>
              <w:bottom w:val="single" w:sz="4" w:space="0" w:color="auto"/>
              <w:right w:val="single" w:sz="4" w:space="0" w:color="000000"/>
            </w:tcBorders>
          </w:tcPr>
          <w:p w14:paraId="1F539B91"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Licencijavimas</w:t>
            </w:r>
          </w:p>
        </w:tc>
        <w:tc>
          <w:tcPr>
            <w:tcW w:w="7655" w:type="dxa"/>
            <w:tcBorders>
              <w:top w:val="single" w:sz="4" w:space="0" w:color="000000"/>
              <w:left w:val="single" w:sz="4" w:space="0" w:color="000000"/>
              <w:bottom w:val="single" w:sz="4" w:space="0" w:color="auto"/>
              <w:right w:val="single" w:sz="4" w:space="0" w:color="000000"/>
            </w:tcBorders>
          </w:tcPr>
          <w:p w14:paraId="6583DA39" w14:textId="77777777" w:rsidR="001D3F1C" w:rsidRPr="009D3B23" w:rsidRDefault="001D3F1C" w:rsidP="006309AB">
            <w:pPr>
              <w:ind w:hanging="57"/>
              <w:jc w:val="both"/>
              <w:rPr>
                <w:rFonts w:eastAsia="Calibri" w:cs="Arial"/>
                <w:sz w:val="20"/>
                <w:szCs w:val="20"/>
              </w:rPr>
            </w:pPr>
            <w:r w:rsidRPr="009D3B23">
              <w:rPr>
                <w:rFonts w:eastAsia="Calibri" w:cs="Arial"/>
                <w:sz w:val="20"/>
                <w:szCs w:val="20"/>
              </w:rPr>
              <w:t xml:space="preserve">Licencija skirta naudotojui (angl. </w:t>
            </w:r>
            <w:proofErr w:type="spellStart"/>
            <w:r w:rsidRPr="009D3B23">
              <w:rPr>
                <w:rFonts w:eastAsia="Calibri" w:cs="Arial"/>
                <w:sz w:val="20"/>
                <w:szCs w:val="20"/>
              </w:rPr>
              <w:t>User</w:t>
            </w:r>
            <w:proofErr w:type="spellEnd"/>
            <w:r w:rsidRPr="009D3B23">
              <w:rPr>
                <w:rFonts w:eastAsia="Calibri" w:cs="Arial"/>
                <w:sz w:val="20"/>
                <w:szCs w:val="20"/>
              </w:rPr>
              <w:t>). Turi turėti naujumo garantiją, suteikiančią teisę naudotis licencijos galiojimo termino metu išleistomis naujomis programų versijomis, pasirinktinomis senesnėmis programų versijomis.</w:t>
            </w:r>
          </w:p>
        </w:tc>
      </w:tr>
    </w:tbl>
    <w:p w14:paraId="52BB5912" w14:textId="77777777" w:rsidR="001D3F1C" w:rsidRPr="009D3B23" w:rsidRDefault="001D3F1C" w:rsidP="001D3F1C">
      <w:pPr>
        <w:ind w:left="1080"/>
        <w:jc w:val="both"/>
        <w:rPr>
          <w:rFonts w:eastAsia="Calibri" w:cs="Arial"/>
          <w:b/>
          <w:sz w:val="20"/>
          <w:szCs w:val="20"/>
        </w:rPr>
      </w:pPr>
    </w:p>
    <w:p w14:paraId="7854F408" w14:textId="4C4E5405" w:rsidR="001D3F1C" w:rsidRPr="009D3B23" w:rsidRDefault="001D3F1C" w:rsidP="001D3F1C">
      <w:pPr>
        <w:ind w:left="1080" w:firstLine="0"/>
        <w:jc w:val="both"/>
        <w:rPr>
          <w:rFonts w:eastAsia="Calibri" w:cs="Arial"/>
          <w:b/>
          <w:sz w:val="20"/>
          <w:szCs w:val="20"/>
        </w:rPr>
      </w:pPr>
      <w:r w:rsidRPr="009D3B23">
        <w:rPr>
          <w:rFonts w:eastAsia="Calibri" w:cs="Arial"/>
          <w:b/>
          <w:sz w:val="20"/>
          <w:szCs w:val="20"/>
        </w:rPr>
        <w:t xml:space="preserve">Lentelė Nr.7. Microsoft Exchange Server Standard Edition (naujausia gamintojo paskelbta versija) </w:t>
      </w:r>
      <w:r w:rsidR="003C67BE" w:rsidRPr="009D3B23">
        <w:rPr>
          <w:rFonts w:eastAsia="Calibri" w:cs="Arial"/>
          <w:b/>
          <w:sz w:val="20"/>
          <w:szCs w:val="20"/>
        </w:rPr>
        <w:t xml:space="preserve">licencija </w:t>
      </w:r>
      <w:r w:rsidRPr="009D3B23">
        <w:rPr>
          <w:rFonts w:eastAsia="Calibri" w:cs="Arial"/>
          <w:b/>
          <w:sz w:val="20"/>
          <w:szCs w:val="20"/>
        </w:rPr>
        <w:t>arba lygiavertės programinės įrangos licencija: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7655"/>
      </w:tblGrid>
      <w:tr w:rsidR="001D3F1C" w:rsidRPr="009D3B23" w14:paraId="04194CEF" w14:textId="77777777" w:rsidTr="006309AB">
        <w:tc>
          <w:tcPr>
            <w:tcW w:w="1809" w:type="dxa"/>
          </w:tcPr>
          <w:p w14:paraId="6E22D7B5" w14:textId="77777777" w:rsidR="001D3F1C" w:rsidRPr="009D3B23" w:rsidRDefault="001D3F1C" w:rsidP="006309AB">
            <w:pPr>
              <w:ind w:right="57" w:firstLine="0"/>
              <w:rPr>
                <w:rFonts w:eastAsia="Calibri" w:cs="Arial"/>
                <w:snapToGrid w:val="0"/>
                <w:sz w:val="20"/>
                <w:szCs w:val="20"/>
              </w:rPr>
            </w:pPr>
            <w:r w:rsidRPr="009D3B23">
              <w:rPr>
                <w:rFonts w:eastAsia="Calibri" w:cs="Arial"/>
                <w:snapToGrid w:val="0"/>
                <w:sz w:val="20"/>
                <w:szCs w:val="20"/>
              </w:rPr>
              <w:t>Rodiklis</w:t>
            </w:r>
          </w:p>
        </w:tc>
        <w:tc>
          <w:tcPr>
            <w:tcW w:w="7655" w:type="dxa"/>
          </w:tcPr>
          <w:p w14:paraId="49BA1DE2" w14:textId="77777777" w:rsidR="001D3F1C" w:rsidRPr="009D3B23" w:rsidRDefault="001D3F1C" w:rsidP="006309AB">
            <w:pPr>
              <w:ind w:right="57" w:firstLine="0"/>
              <w:rPr>
                <w:rFonts w:eastAsia="Calibri" w:cs="Arial"/>
                <w:snapToGrid w:val="0"/>
                <w:sz w:val="20"/>
                <w:szCs w:val="20"/>
              </w:rPr>
            </w:pPr>
            <w:r w:rsidRPr="009D3B23">
              <w:rPr>
                <w:rFonts w:eastAsia="Calibri" w:cs="Arial"/>
                <w:snapToGrid w:val="0"/>
                <w:sz w:val="20"/>
                <w:szCs w:val="20"/>
              </w:rPr>
              <w:t>Reikalaujama reikšmė</w:t>
            </w:r>
          </w:p>
        </w:tc>
      </w:tr>
      <w:tr w:rsidR="001D3F1C" w:rsidRPr="009D3B23" w14:paraId="61B467D4" w14:textId="77777777" w:rsidTr="006309AB">
        <w:tc>
          <w:tcPr>
            <w:tcW w:w="1809" w:type="dxa"/>
          </w:tcPr>
          <w:p w14:paraId="765EB39C"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Funkcionalumo reikalavimai</w:t>
            </w:r>
          </w:p>
        </w:tc>
        <w:tc>
          <w:tcPr>
            <w:tcW w:w="7655" w:type="dxa"/>
          </w:tcPr>
          <w:p w14:paraId="2A1D676D"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Elektroninio pašto sistema. </w:t>
            </w:r>
          </w:p>
          <w:p w14:paraId="45158EE6"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Integruotas ir centralizuotai valdomas resursų rezervavimas. </w:t>
            </w:r>
          </w:p>
          <w:p w14:paraId="6717E046"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Rolėmis pagrįstas diegimas (angl. role </w:t>
            </w:r>
            <w:proofErr w:type="spellStart"/>
            <w:r w:rsidRPr="009D3B23">
              <w:rPr>
                <w:rFonts w:eastAsia="Calibri" w:cs="Arial"/>
                <w:sz w:val="20"/>
                <w:szCs w:val="20"/>
              </w:rPr>
              <w:t>based</w:t>
            </w:r>
            <w:proofErr w:type="spellEnd"/>
            <w:r w:rsidRPr="009D3B23">
              <w:rPr>
                <w:rFonts w:eastAsia="Calibri" w:cs="Arial"/>
                <w:sz w:val="20"/>
                <w:szCs w:val="20"/>
              </w:rPr>
              <w:t xml:space="preserve"> </w:t>
            </w:r>
            <w:proofErr w:type="spellStart"/>
            <w:r w:rsidRPr="009D3B23">
              <w:rPr>
                <w:rFonts w:eastAsia="Calibri" w:cs="Arial"/>
                <w:sz w:val="20"/>
                <w:szCs w:val="20"/>
              </w:rPr>
              <w:t>deployment</w:t>
            </w:r>
            <w:proofErr w:type="spellEnd"/>
            <w:r w:rsidRPr="009D3B23">
              <w:rPr>
                <w:rFonts w:eastAsia="Calibri" w:cs="Arial"/>
                <w:sz w:val="20"/>
                <w:szCs w:val="20"/>
              </w:rPr>
              <w:t xml:space="preserve">), leidžiantis plėsti sistemą į keletą ar daugiau serverių. </w:t>
            </w:r>
          </w:p>
          <w:p w14:paraId="1A03CBA7"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Komandinių eilučių valdymas (angl. </w:t>
            </w:r>
            <w:proofErr w:type="spellStart"/>
            <w:r w:rsidRPr="009D3B23">
              <w:rPr>
                <w:rFonts w:eastAsia="Calibri" w:cs="Arial"/>
                <w:sz w:val="20"/>
                <w:szCs w:val="20"/>
              </w:rPr>
              <w:t>scripting</w:t>
            </w:r>
            <w:proofErr w:type="spellEnd"/>
            <w:r w:rsidRPr="009D3B23">
              <w:rPr>
                <w:rFonts w:eastAsia="Calibri" w:cs="Arial"/>
                <w:sz w:val="20"/>
                <w:szCs w:val="20"/>
              </w:rPr>
              <w:t xml:space="preserve">). </w:t>
            </w:r>
          </w:p>
          <w:p w14:paraId="1EA88090"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Balso pašto galimybė. </w:t>
            </w:r>
          </w:p>
          <w:p w14:paraId="4158E54F"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Siunčiamų žinučių politikos taisyklių konfigūravimas. </w:t>
            </w:r>
          </w:p>
          <w:p w14:paraId="0A61EF1B"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Pametus mobilų telefoną su mobiliu pašto klientu, </w:t>
            </w:r>
            <w:proofErr w:type="spellStart"/>
            <w:r w:rsidRPr="009D3B23">
              <w:rPr>
                <w:rFonts w:eastAsia="Calibri" w:cs="Arial"/>
                <w:sz w:val="20"/>
                <w:szCs w:val="20"/>
              </w:rPr>
              <w:t>vnaudotojas</w:t>
            </w:r>
            <w:proofErr w:type="spellEnd"/>
            <w:r w:rsidRPr="009D3B23">
              <w:rPr>
                <w:rFonts w:eastAsia="Calibri" w:cs="Arial"/>
                <w:sz w:val="20"/>
                <w:szCs w:val="20"/>
              </w:rPr>
              <w:t xml:space="preserve"> turi turėti galimybę naudodamasis pašto klientu  (naršyklėje) pareikalauti pamesto mobilaus telefono duomenų panaikinimo. </w:t>
            </w:r>
          </w:p>
          <w:p w14:paraId="6A1E8565"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Galimybė naudotojui turėti personalinį integruotą (su pašto klientu) archyvą pašto tarnybinėje stotyje. </w:t>
            </w:r>
          </w:p>
          <w:p w14:paraId="2FF06270"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Programinė įranga turi turėti galimybę siųsti SMS žinutes. </w:t>
            </w:r>
          </w:p>
          <w:p w14:paraId="33FD27FF"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Turi būti galimybė automatizuoti pašto serverio taisyklių valdomą žinučių ir turinio kriptografinė apsaugą nuo skaitymo, persiuntimo, spausdinimo ir redagavimo. </w:t>
            </w:r>
          </w:p>
          <w:p w14:paraId="11F43C27"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Galimybė lanksčiai nustatyti žinučių pašto serveryje gyvavimo trukmę.</w:t>
            </w:r>
          </w:p>
        </w:tc>
      </w:tr>
      <w:tr w:rsidR="001D3F1C" w:rsidRPr="009D3B23" w14:paraId="648E859E" w14:textId="77777777" w:rsidTr="006309AB">
        <w:tc>
          <w:tcPr>
            <w:tcW w:w="1809" w:type="dxa"/>
          </w:tcPr>
          <w:p w14:paraId="61000AAD" w14:textId="77777777" w:rsidR="001D3F1C" w:rsidRPr="009D3B23" w:rsidRDefault="001D3F1C" w:rsidP="006309AB">
            <w:pPr>
              <w:ind w:right="-108" w:firstLine="0"/>
              <w:jc w:val="both"/>
              <w:rPr>
                <w:rFonts w:eastAsia="Calibri" w:cs="Arial"/>
                <w:sz w:val="20"/>
                <w:szCs w:val="20"/>
              </w:rPr>
            </w:pPr>
            <w:r w:rsidRPr="009D3B23">
              <w:rPr>
                <w:rFonts w:eastAsia="Calibri" w:cs="Arial"/>
                <w:sz w:val="20"/>
                <w:szCs w:val="20"/>
              </w:rPr>
              <w:t>Operacinė sistema</w:t>
            </w:r>
          </w:p>
        </w:tc>
        <w:tc>
          <w:tcPr>
            <w:tcW w:w="7655" w:type="dxa"/>
          </w:tcPr>
          <w:p w14:paraId="59A686CE"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Windows Server 2008/2008R2/2012/2012R2 ir naujesnė</w:t>
            </w:r>
          </w:p>
        </w:tc>
      </w:tr>
      <w:tr w:rsidR="001D3F1C" w:rsidRPr="009D3B23" w14:paraId="1BE0C8B9" w14:textId="77777777" w:rsidTr="006309AB">
        <w:tc>
          <w:tcPr>
            <w:tcW w:w="1809" w:type="dxa"/>
          </w:tcPr>
          <w:p w14:paraId="4AA8F71C" w14:textId="77777777" w:rsidR="001D3F1C" w:rsidRPr="009D3B23" w:rsidRDefault="001D3F1C" w:rsidP="006309AB">
            <w:pPr>
              <w:ind w:firstLine="0"/>
              <w:jc w:val="both"/>
              <w:rPr>
                <w:rFonts w:eastAsia="Batang" w:cs="Arial"/>
                <w:sz w:val="20"/>
                <w:szCs w:val="20"/>
                <w:lang w:eastAsia="ko-KR"/>
              </w:rPr>
            </w:pPr>
            <w:r w:rsidRPr="009D3B23">
              <w:rPr>
                <w:rFonts w:eastAsia="Batang" w:cs="Arial"/>
                <w:sz w:val="20"/>
                <w:szCs w:val="20"/>
                <w:lang w:eastAsia="ko-KR"/>
              </w:rPr>
              <w:t>Palaikomi pašto klientai</w:t>
            </w:r>
          </w:p>
        </w:tc>
        <w:tc>
          <w:tcPr>
            <w:tcW w:w="7655" w:type="dxa"/>
          </w:tcPr>
          <w:p w14:paraId="4F1CB88D"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Microsoft Outlook (2010 ir naujesnės). Turi palaikyti naršykles: Internet Explorer (7.0 ir naujesnes), Firefox (3.0.1 ir naujesnes), Chrome (3.0.195.27 ir naujesnes), </w:t>
            </w:r>
            <w:proofErr w:type="spellStart"/>
            <w:r w:rsidRPr="009D3B23">
              <w:rPr>
                <w:rFonts w:eastAsia="Calibri" w:cs="Arial"/>
                <w:sz w:val="20"/>
                <w:szCs w:val="20"/>
              </w:rPr>
              <w:t>Safari</w:t>
            </w:r>
            <w:proofErr w:type="spellEnd"/>
            <w:r w:rsidRPr="009D3B23">
              <w:rPr>
                <w:rFonts w:eastAsia="Calibri" w:cs="Arial"/>
                <w:sz w:val="20"/>
                <w:szCs w:val="20"/>
              </w:rPr>
              <w:t xml:space="preserve"> (3.1 ir naujesnes)  Naršyklėse funkcionalumas turi būti panašus į Microsoft Outlook funkcionalumą.</w:t>
            </w:r>
          </w:p>
        </w:tc>
      </w:tr>
      <w:tr w:rsidR="001D3F1C" w:rsidRPr="009D3B23" w14:paraId="75829EEE" w14:textId="77777777" w:rsidTr="006309AB">
        <w:tc>
          <w:tcPr>
            <w:tcW w:w="1809" w:type="dxa"/>
            <w:tcBorders>
              <w:top w:val="single" w:sz="4" w:space="0" w:color="auto"/>
              <w:left w:val="single" w:sz="4" w:space="0" w:color="auto"/>
              <w:bottom w:val="single" w:sz="4" w:space="0" w:color="auto"/>
              <w:right w:val="single" w:sz="4" w:space="0" w:color="auto"/>
            </w:tcBorders>
          </w:tcPr>
          <w:p w14:paraId="19813055" w14:textId="77777777" w:rsidR="001D3F1C" w:rsidRPr="009D3B23" w:rsidRDefault="001D3F1C" w:rsidP="006309AB">
            <w:pPr>
              <w:ind w:right="-108" w:firstLine="0"/>
              <w:rPr>
                <w:rFonts w:eastAsia="Calibri" w:cs="Arial"/>
                <w:sz w:val="20"/>
                <w:szCs w:val="20"/>
              </w:rPr>
            </w:pPr>
            <w:r w:rsidRPr="009D3B23">
              <w:rPr>
                <w:rFonts w:eastAsia="Calibri" w:cs="Arial"/>
                <w:sz w:val="20"/>
                <w:szCs w:val="20"/>
              </w:rPr>
              <w:t>Pašto dėžučių duomenų bazių kiekis</w:t>
            </w:r>
          </w:p>
        </w:tc>
        <w:tc>
          <w:tcPr>
            <w:tcW w:w="7655" w:type="dxa"/>
            <w:tcBorders>
              <w:top w:val="single" w:sz="4" w:space="0" w:color="auto"/>
              <w:left w:val="single" w:sz="4" w:space="0" w:color="auto"/>
              <w:bottom w:val="single" w:sz="4" w:space="0" w:color="auto"/>
            </w:tcBorders>
          </w:tcPr>
          <w:p w14:paraId="0C27FF87"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Turi palaikyti ne mažiau 5 pašto dėžučių duomenų bazių (</w:t>
            </w:r>
            <w:proofErr w:type="spellStart"/>
            <w:r w:rsidRPr="009D3B23">
              <w:rPr>
                <w:rFonts w:eastAsia="Calibri" w:cs="Arial"/>
                <w:sz w:val="20"/>
                <w:szCs w:val="20"/>
              </w:rPr>
              <w:t>mailbox</w:t>
            </w:r>
            <w:proofErr w:type="spellEnd"/>
            <w:r w:rsidRPr="009D3B23">
              <w:rPr>
                <w:rFonts w:eastAsia="Calibri" w:cs="Arial"/>
                <w:sz w:val="20"/>
                <w:szCs w:val="20"/>
              </w:rPr>
              <w:t xml:space="preserve"> </w:t>
            </w:r>
            <w:proofErr w:type="spellStart"/>
            <w:r w:rsidRPr="009D3B23">
              <w:rPr>
                <w:rFonts w:eastAsia="Calibri" w:cs="Arial"/>
                <w:sz w:val="20"/>
                <w:szCs w:val="20"/>
              </w:rPr>
              <w:t>database</w:t>
            </w:r>
            <w:proofErr w:type="spellEnd"/>
            <w:r w:rsidRPr="009D3B23">
              <w:rPr>
                <w:rFonts w:eastAsia="Calibri" w:cs="Arial"/>
                <w:sz w:val="20"/>
                <w:szCs w:val="20"/>
              </w:rPr>
              <w:t>).</w:t>
            </w:r>
          </w:p>
        </w:tc>
      </w:tr>
      <w:tr w:rsidR="001D3F1C" w:rsidRPr="009D3B23" w14:paraId="1E67EF5E" w14:textId="77777777" w:rsidTr="006309AB">
        <w:tc>
          <w:tcPr>
            <w:tcW w:w="1809" w:type="dxa"/>
          </w:tcPr>
          <w:p w14:paraId="2F17F5D7" w14:textId="77777777" w:rsidR="001D3F1C" w:rsidRPr="009D3B23" w:rsidRDefault="001D3F1C" w:rsidP="006309AB">
            <w:pPr>
              <w:ind w:right="-156" w:firstLine="0"/>
              <w:jc w:val="both"/>
              <w:rPr>
                <w:rFonts w:eastAsia="Batang" w:cs="Arial"/>
                <w:sz w:val="20"/>
                <w:szCs w:val="20"/>
                <w:lang w:eastAsia="ko-KR"/>
              </w:rPr>
            </w:pPr>
            <w:r w:rsidRPr="009D3B23">
              <w:rPr>
                <w:rFonts w:eastAsia="Batang" w:cs="Arial"/>
                <w:sz w:val="20"/>
                <w:szCs w:val="20"/>
                <w:lang w:eastAsia="ko-KR"/>
              </w:rPr>
              <w:t>Palaikomi protokolai</w:t>
            </w:r>
          </w:p>
        </w:tc>
        <w:tc>
          <w:tcPr>
            <w:tcW w:w="7655" w:type="dxa"/>
          </w:tcPr>
          <w:p w14:paraId="453F09CE"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MAPI, IMAP, POP3 ir RPC/HTTPS</w:t>
            </w:r>
          </w:p>
        </w:tc>
      </w:tr>
      <w:tr w:rsidR="001D3F1C" w:rsidRPr="009D3B23" w14:paraId="680B8140" w14:textId="77777777" w:rsidTr="006309AB">
        <w:tc>
          <w:tcPr>
            <w:tcW w:w="1809" w:type="dxa"/>
          </w:tcPr>
          <w:p w14:paraId="1456A039"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Licencijavimo tipas</w:t>
            </w:r>
          </w:p>
        </w:tc>
        <w:tc>
          <w:tcPr>
            <w:tcW w:w="7655" w:type="dxa"/>
          </w:tcPr>
          <w:p w14:paraId="5A4D7197" w14:textId="77777777" w:rsidR="001D3F1C" w:rsidRPr="009D3B23" w:rsidRDefault="001D3F1C" w:rsidP="006309AB">
            <w:pPr>
              <w:ind w:hanging="57"/>
              <w:jc w:val="both"/>
              <w:rPr>
                <w:rFonts w:eastAsia="Calibri" w:cs="Arial"/>
                <w:sz w:val="20"/>
                <w:szCs w:val="20"/>
              </w:rPr>
            </w:pPr>
            <w:r w:rsidRPr="009D3B23">
              <w:rPr>
                <w:rFonts w:eastAsia="Calibri" w:cs="Arial"/>
                <w:sz w:val="20"/>
                <w:szCs w:val="20"/>
              </w:rPr>
              <w:t>Licencija skirta virtualiam ir/ar fiziniam serveriui. Turi turėti naujumo garantiją, suteikiančią teisę naudotis licencijos galiojimo termino metu išleistomis naujomis programų versijomis, pasirinktinomis senesnėmis programų versijomis.</w:t>
            </w:r>
          </w:p>
        </w:tc>
      </w:tr>
    </w:tbl>
    <w:p w14:paraId="1C6A5476" w14:textId="77777777" w:rsidR="001D3F1C" w:rsidRPr="009D3B23" w:rsidRDefault="001D3F1C" w:rsidP="001D3F1C">
      <w:pPr>
        <w:ind w:left="1080" w:firstLine="0"/>
        <w:jc w:val="both"/>
        <w:rPr>
          <w:rFonts w:eastAsia="Calibri" w:cs="Arial"/>
          <w:b/>
          <w:sz w:val="20"/>
          <w:szCs w:val="20"/>
        </w:rPr>
      </w:pPr>
    </w:p>
    <w:p w14:paraId="3636EF09" w14:textId="73FA2DD6" w:rsidR="001D3F1C" w:rsidRPr="009D3B23" w:rsidRDefault="001D3F1C" w:rsidP="001D3F1C">
      <w:pPr>
        <w:ind w:left="1080" w:firstLine="0"/>
        <w:jc w:val="both"/>
        <w:rPr>
          <w:rFonts w:eastAsia="Calibri" w:cs="Arial"/>
          <w:b/>
          <w:sz w:val="20"/>
          <w:szCs w:val="20"/>
        </w:rPr>
      </w:pPr>
      <w:r w:rsidRPr="009D3B23">
        <w:rPr>
          <w:rFonts w:eastAsia="Calibri" w:cs="Arial"/>
          <w:b/>
          <w:sz w:val="20"/>
          <w:szCs w:val="20"/>
        </w:rPr>
        <w:t xml:space="preserve">Lentelė Nr.8. Microsoft Exchange Server </w:t>
      </w:r>
      <w:proofErr w:type="spellStart"/>
      <w:r w:rsidRPr="009D3B23">
        <w:rPr>
          <w:rFonts w:eastAsia="Calibri" w:cs="Arial"/>
          <w:b/>
          <w:sz w:val="20"/>
          <w:szCs w:val="20"/>
        </w:rPr>
        <w:t>Enterprise</w:t>
      </w:r>
      <w:proofErr w:type="spellEnd"/>
      <w:r w:rsidRPr="009D3B23">
        <w:rPr>
          <w:rFonts w:eastAsia="Calibri" w:cs="Arial"/>
          <w:b/>
          <w:sz w:val="20"/>
          <w:szCs w:val="20"/>
        </w:rPr>
        <w:t xml:space="preserve"> Edition (naujausia gamintojo paskelbta versija) </w:t>
      </w:r>
      <w:r w:rsidR="003C67BE" w:rsidRPr="009D3B23">
        <w:rPr>
          <w:rFonts w:eastAsia="Calibri" w:cs="Arial"/>
          <w:b/>
          <w:sz w:val="20"/>
          <w:szCs w:val="20"/>
        </w:rPr>
        <w:t xml:space="preserve">licencija </w:t>
      </w:r>
      <w:r w:rsidRPr="009D3B23">
        <w:rPr>
          <w:rFonts w:eastAsia="Calibri" w:cs="Arial"/>
          <w:b/>
          <w:sz w:val="20"/>
          <w:szCs w:val="20"/>
        </w:rPr>
        <w:t>arba lygiavertės programinės įrangos licencija: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7655"/>
      </w:tblGrid>
      <w:tr w:rsidR="001D3F1C" w:rsidRPr="009D3B23" w14:paraId="4250D2EA" w14:textId="77777777" w:rsidTr="006309AB">
        <w:tc>
          <w:tcPr>
            <w:tcW w:w="1809" w:type="dxa"/>
            <w:tcBorders>
              <w:top w:val="single" w:sz="4" w:space="0" w:color="auto"/>
              <w:left w:val="single" w:sz="4" w:space="0" w:color="auto"/>
              <w:bottom w:val="single" w:sz="4" w:space="0" w:color="auto"/>
              <w:right w:val="single" w:sz="4" w:space="0" w:color="auto"/>
            </w:tcBorders>
          </w:tcPr>
          <w:p w14:paraId="747D00A3" w14:textId="77777777" w:rsidR="001D3F1C" w:rsidRPr="009D3B23" w:rsidRDefault="001D3F1C" w:rsidP="006309AB">
            <w:pPr>
              <w:ind w:right="57" w:firstLine="0"/>
              <w:rPr>
                <w:rFonts w:eastAsia="Calibri" w:cs="Arial"/>
                <w:snapToGrid w:val="0"/>
                <w:sz w:val="20"/>
                <w:szCs w:val="20"/>
              </w:rPr>
            </w:pPr>
            <w:r w:rsidRPr="009D3B23">
              <w:rPr>
                <w:rFonts w:eastAsia="Calibri" w:cs="Arial"/>
                <w:snapToGrid w:val="0"/>
                <w:sz w:val="20"/>
                <w:szCs w:val="20"/>
              </w:rPr>
              <w:t>Rodiklis</w:t>
            </w:r>
          </w:p>
        </w:tc>
        <w:tc>
          <w:tcPr>
            <w:tcW w:w="7655" w:type="dxa"/>
            <w:tcBorders>
              <w:top w:val="single" w:sz="4" w:space="0" w:color="auto"/>
              <w:left w:val="single" w:sz="4" w:space="0" w:color="auto"/>
              <w:bottom w:val="single" w:sz="4" w:space="0" w:color="auto"/>
              <w:right w:val="single" w:sz="4" w:space="0" w:color="auto"/>
            </w:tcBorders>
          </w:tcPr>
          <w:p w14:paraId="7A8E5B48" w14:textId="77777777" w:rsidR="001D3F1C" w:rsidRPr="009D3B23" w:rsidRDefault="001D3F1C" w:rsidP="006309AB">
            <w:pPr>
              <w:ind w:right="57" w:firstLine="0"/>
              <w:rPr>
                <w:rFonts w:eastAsia="Calibri" w:cs="Arial"/>
                <w:snapToGrid w:val="0"/>
                <w:sz w:val="20"/>
                <w:szCs w:val="20"/>
              </w:rPr>
            </w:pPr>
            <w:r w:rsidRPr="009D3B23">
              <w:rPr>
                <w:rFonts w:eastAsia="Calibri" w:cs="Arial"/>
                <w:snapToGrid w:val="0"/>
                <w:sz w:val="20"/>
                <w:szCs w:val="20"/>
              </w:rPr>
              <w:t>Reikalaujama reikšmė</w:t>
            </w:r>
          </w:p>
        </w:tc>
      </w:tr>
      <w:tr w:rsidR="001D3F1C" w:rsidRPr="009D3B23" w14:paraId="0EACFEB9" w14:textId="77777777" w:rsidTr="006309AB">
        <w:tc>
          <w:tcPr>
            <w:tcW w:w="1809" w:type="dxa"/>
            <w:tcBorders>
              <w:top w:val="single" w:sz="4" w:space="0" w:color="auto"/>
              <w:left w:val="single" w:sz="4" w:space="0" w:color="auto"/>
              <w:bottom w:val="single" w:sz="4" w:space="0" w:color="auto"/>
              <w:right w:val="single" w:sz="4" w:space="0" w:color="auto"/>
            </w:tcBorders>
          </w:tcPr>
          <w:p w14:paraId="6B760EB8" w14:textId="77777777" w:rsidR="001D3F1C" w:rsidRPr="009D3B23" w:rsidRDefault="001D3F1C" w:rsidP="006309AB">
            <w:pPr>
              <w:ind w:firstLine="0"/>
              <w:rPr>
                <w:rFonts w:eastAsia="Calibri" w:cs="Arial"/>
                <w:sz w:val="20"/>
                <w:szCs w:val="20"/>
              </w:rPr>
            </w:pPr>
            <w:r w:rsidRPr="009D3B23">
              <w:rPr>
                <w:rFonts w:eastAsia="Calibri" w:cs="Arial"/>
                <w:sz w:val="20"/>
                <w:szCs w:val="20"/>
              </w:rPr>
              <w:t>Funkcionalumo reikalavimai</w:t>
            </w:r>
          </w:p>
        </w:tc>
        <w:tc>
          <w:tcPr>
            <w:tcW w:w="7655" w:type="dxa"/>
            <w:tcBorders>
              <w:top w:val="single" w:sz="4" w:space="0" w:color="auto"/>
              <w:left w:val="single" w:sz="4" w:space="0" w:color="auto"/>
              <w:bottom w:val="single" w:sz="4" w:space="0" w:color="auto"/>
              <w:right w:val="single" w:sz="4" w:space="0" w:color="auto"/>
            </w:tcBorders>
          </w:tcPr>
          <w:p w14:paraId="2B1F9199" w14:textId="77777777" w:rsidR="001D3F1C" w:rsidRPr="009D3B23" w:rsidRDefault="001D3F1C" w:rsidP="006309AB">
            <w:pPr>
              <w:ind w:firstLine="0"/>
              <w:rPr>
                <w:rFonts w:eastAsia="Calibri" w:cs="Arial"/>
                <w:sz w:val="20"/>
                <w:szCs w:val="20"/>
              </w:rPr>
            </w:pPr>
            <w:r w:rsidRPr="009D3B23">
              <w:rPr>
                <w:rFonts w:eastAsia="Calibri" w:cs="Arial"/>
                <w:sz w:val="20"/>
                <w:szCs w:val="20"/>
              </w:rPr>
              <w:t xml:space="preserve">Elektroninio pašto sistema. </w:t>
            </w:r>
          </w:p>
          <w:p w14:paraId="75216296" w14:textId="77777777" w:rsidR="001D3F1C" w:rsidRPr="009D3B23" w:rsidRDefault="001D3F1C" w:rsidP="006309AB">
            <w:pPr>
              <w:ind w:firstLine="0"/>
              <w:rPr>
                <w:rFonts w:eastAsia="Calibri" w:cs="Arial"/>
                <w:sz w:val="20"/>
                <w:szCs w:val="20"/>
              </w:rPr>
            </w:pPr>
            <w:r w:rsidRPr="009D3B23">
              <w:rPr>
                <w:rFonts w:eastAsia="Calibri" w:cs="Arial"/>
                <w:sz w:val="20"/>
                <w:szCs w:val="20"/>
              </w:rPr>
              <w:t xml:space="preserve">Integruotas ir centralizuotai valdomas resursų rezervavimas. </w:t>
            </w:r>
          </w:p>
          <w:p w14:paraId="1CD003B0" w14:textId="77777777" w:rsidR="001D3F1C" w:rsidRPr="009D3B23" w:rsidRDefault="001D3F1C" w:rsidP="006309AB">
            <w:pPr>
              <w:ind w:firstLine="0"/>
              <w:rPr>
                <w:rFonts w:eastAsia="Calibri" w:cs="Arial"/>
                <w:sz w:val="20"/>
                <w:szCs w:val="20"/>
              </w:rPr>
            </w:pPr>
            <w:r w:rsidRPr="009D3B23">
              <w:rPr>
                <w:rFonts w:eastAsia="Calibri" w:cs="Arial"/>
                <w:sz w:val="20"/>
                <w:szCs w:val="20"/>
              </w:rPr>
              <w:t xml:space="preserve">Rolėmis pagrįstas diegimas (angl. role </w:t>
            </w:r>
            <w:proofErr w:type="spellStart"/>
            <w:r w:rsidRPr="009D3B23">
              <w:rPr>
                <w:rFonts w:eastAsia="Calibri" w:cs="Arial"/>
                <w:sz w:val="20"/>
                <w:szCs w:val="20"/>
              </w:rPr>
              <w:t>based</w:t>
            </w:r>
            <w:proofErr w:type="spellEnd"/>
            <w:r w:rsidRPr="009D3B23">
              <w:rPr>
                <w:rFonts w:eastAsia="Calibri" w:cs="Arial"/>
                <w:sz w:val="20"/>
                <w:szCs w:val="20"/>
              </w:rPr>
              <w:t xml:space="preserve"> </w:t>
            </w:r>
            <w:proofErr w:type="spellStart"/>
            <w:r w:rsidRPr="009D3B23">
              <w:rPr>
                <w:rFonts w:eastAsia="Calibri" w:cs="Arial"/>
                <w:sz w:val="20"/>
                <w:szCs w:val="20"/>
              </w:rPr>
              <w:t>deployment</w:t>
            </w:r>
            <w:proofErr w:type="spellEnd"/>
            <w:r w:rsidRPr="009D3B23">
              <w:rPr>
                <w:rFonts w:eastAsia="Calibri" w:cs="Arial"/>
                <w:sz w:val="20"/>
                <w:szCs w:val="20"/>
              </w:rPr>
              <w:t xml:space="preserve">), leidžiantis plėsti sistemą į keletą ar daugiau serverių. </w:t>
            </w:r>
          </w:p>
          <w:p w14:paraId="732A3FB1" w14:textId="77777777" w:rsidR="001D3F1C" w:rsidRPr="009D3B23" w:rsidRDefault="001D3F1C" w:rsidP="006309AB">
            <w:pPr>
              <w:ind w:firstLine="0"/>
              <w:rPr>
                <w:rFonts w:eastAsia="Calibri" w:cs="Arial"/>
                <w:sz w:val="20"/>
                <w:szCs w:val="20"/>
              </w:rPr>
            </w:pPr>
            <w:r w:rsidRPr="009D3B23">
              <w:rPr>
                <w:rFonts w:eastAsia="Calibri" w:cs="Arial"/>
                <w:sz w:val="20"/>
                <w:szCs w:val="20"/>
              </w:rPr>
              <w:t xml:space="preserve">Komandinių eilučių valdymas (angl. </w:t>
            </w:r>
            <w:proofErr w:type="spellStart"/>
            <w:r w:rsidRPr="009D3B23">
              <w:rPr>
                <w:rFonts w:eastAsia="Calibri" w:cs="Arial"/>
                <w:sz w:val="20"/>
                <w:szCs w:val="20"/>
              </w:rPr>
              <w:t>scripting</w:t>
            </w:r>
            <w:proofErr w:type="spellEnd"/>
            <w:r w:rsidRPr="009D3B23">
              <w:rPr>
                <w:rFonts w:eastAsia="Calibri" w:cs="Arial"/>
                <w:sz w:val="20"/>
                <w:szCs w:val="20"/>
              </w:rPr>
              <w:t xml:space="preserve">). </w:t>
            </w:r>
          </w:p>
          <w:p w14:paraId="36DA5174" w14:textId="77777777" w:rsidR="001D3F1C" w:rsidRPr="009D3B23" w:rsidRDefault="001D3F1C" w:rsidP="006309AB">
            <w:pPr>
              <w:ind w:firstLine="0"/>
              <w:rPr>
                <w:rFonts w:eastAsia="Calibri" w:cs="Arial"/>
                <w:sz w:val="20"/>
                <w:szCs w:val="20"/>
              </w:rPr>
            </w:pPr>
            <w:r w:rsidRPr="009D3B23">
              <w:rPr>
                <w:rFonts w:eastAsia="Calibri" w:cs="Arial"/>
                <w:sz w:val="20"/>
                <w:szCs w:val="20"/>
              </w:rPr>
              <w:t xml:space="preserve">Balso pašto galimybė. </w:t>
            </w:r>
          </w:p>
          <w:p w14:paraId="70739532" w14:textId="77777777" w:rsidR="001D3F1C" w:rsidRPr="009D3B23" w:rsidRDefault="001D3F1C" w:rsidP="006309AB">
            <w:pPr>
              <w:ind w:firstLine="0"/>
              <w:rPr>
                <w:rFonts w:eastAsia="Calibri" w:cs="Arial"/>
                <w:sz w:val="20"/>
                <w:szCs w:val="20"/>
              </w:rPr>
            </w:pPr>
            <w:r w:rsidRPr="009D3B23">
              <w:rPr>
                <w:rFonts w:eastAsia="Calibri" w:cs="Arial"/>
                <w:sz w:val="20"/>
                <w:szCs w:val="20"/>
              </w:rPr>
              <w:t xml:space="preserve">Siunčiamų žinučių politikos taisyklių konfigūravimas. </w:t>
            </w:r>
          </w:p>
          <w:p w14:paraId="1D2F9900" w14:textId="77777777" w:rsidR="001D3F1C" w:rsidRPr="009D3B23" w:rsidRDefault="001D3F1C" w:rsidP="006309AB">
            <w:pPr>
              <w:ind w:firstLine="0"/>
              <w:rPr>
                <w:rFonts w:eastAsia="Calibri" w:cs="Arial"/>
                <w:sz w:val="20"/>
                <w:szCs w:val="20"/>
              </w:rPr>
            </w:pPr>
            <w:r w:rsidRPr="009D3B23">
              <w:rPr>
                <w:rFonts w:eastAsia="Calibri" w:cs="Arial"/>
                <w:sz w:val="20"/>
                <w:szCs w:val="20"/>
              </w:rPr>
              <w:lastRenderedPageBreak/>
              <w:t xml:space="preserve">Pametus mobilų telefoną su mobiliu pašto klientu, naudotojas turi turėti galimybę naudodamasis pašto klientu  (naršyklėje) pareikalauti pamesto mobilaus telefono duomenų panaikinimo. </w:t>
            </w:r>
          </w:p>
          <w:p w14:paraId="460D55F6" w14:textId="77777777" w:rsidR="001D3F1C" w:rsidRPr="009D3B23" w:rsidRDefault="001D3F1C" w:rsidP="006309AB">
            <w:pPr>
              <w:ind w:firstLine="0"/>
              <w:rPr>
                <w:rFonts w:eastAsia="Calibri" w:cs="Arial"/>
                <w:sz w:val="20"/>
                <w:szCs w:val="20"/>
              </w:rPr>
            </w:pPr>
            <w:r w:rsidRPr="009D3B23">
              <w:rPr>
                <w:rFonts w:eastAsia="Calibri" w:cs="Arial"/>
                <w:sz w:val="20"/>
                <w:szCs w:val="20"/>
              </w:rPr>
              <w:t xml:space="preserve">Galimybė naudotojui turėti personalinį integruotą (su pašto klientu) archyvą pašto tarnybinėje stotyje. </w:t>
            </w:r>
          </w:p>
          <w:p w14:paraId="08A7AAB8" w14:textId="77777777" w:rsidR="001D3F1C" w:rsidRPr="009D3B23" w:rsidRDefault="001D3F1C" w:rsidP="006309AB">
            <w:pPr>
              <w:ind w:firstLine="0"/>
              <w:rPr>
                <w:rFonts w:eastAsia="Calibri" w:cs="Arial"/>
                <w:sz w:val="20"/>
                <w:szCs w:val="20"/>
              </w:rPr>
            </w:pPr>
            <w:r w:rsidRPr="009D3B23">
              <w:rPr>
                <w:rFonts w:eastAsia="Calibri" w:cs="Arial"/>
                <w:sz w:val="20"/>
                <w:szCs w:val="20"/>
              </w:rPr>
              <w:t xml:space="preserve">Programinė įranga turi turėti galimybę siųsti SMS žinutes. </w:t>
            </w:r>
          </w:p>
          <w:p w14:paraId="234CFAFC" w14:textId="77777777" w:rsidR="001D3F1C" w:rsidRPr="009D3B23" w:rsidRDefault="001D3F1C" w:rsidP="006309AB">
            <w:pPr>
              <w:ind w:firstLine="0"/>
              <w:rPr>
                <w:rFonts w:eastAsia="Calibri" w:cs="Arial"/>
                <w:sz w:val="20"/>
                <w:szCs w:val="20"/>
              </w:rPr>
            </w:pPr>
            <w:r w:rsidRPr="009D3B23">
              <w:rPr>
                <w:rFonts w:eastAsia="Calibri" w:cs="Arial"/>
                <w:sz w:val="20"/>
                <w:szCs w:val="20"/>
              </w:rPr>
              <w:t xml:space="preserve">Turi būti galimybė automatizuoti pašto serverio taisyklių valdomą žinučių ir turinio kriptografinė apsaugą nuo skaitymo, persiuntimo, spausdinimo ir redagavimo. </w:t>
            </w:r>
          </w:p>
          <w:p w14:paraId="5B455A7B" w14:textId="77777777" w:rsidR="001D3F1C" w:rsidRPr="009D3B23" w:rsidRDefault="001D3F1C" w:rsidP="006309AB">
            <w:pPr>
              <w:ind w:firstLine="0"/>
              <w:rPr>
                <w:rFonts w:eastAsia="Calibri" w:cs="Arial"/>
                <w:sz w:val="20"/>
                <w:szCs w:val="20"/>
              </w:rPr>
            </w:pPr>
            <w:r w:rsidRPr="009D3B23">
              <w:rPr>
                <w:rFonts w:eastAsia="Calibri" w:cs="Arial"/>
                <w:sz w:val="20"/>
                <w:szCs w:val="20"/>
              </w:rPr>
              <w:t>Galimybė lanksčiai nustatyti žinučių pašto serveryje gyvavimo trukmę.</w:t>
            </w:r>
          </w:p>
        </w:tc>
      </w:tr>
      <w:tr w:rsidR="001D3F1C" w:rsidRPr="009D3B23" w14:paraId="406A5B93" w14:textId="77777777" w:rsidTr="006309AB">
        <w:tc>
          <w:tcPr>
            <w:tcW w:w="1809" w:type="dxa"/>
            <w:tcBorders>
              <w:top w:val="single" w:sz="4" w:space="0" w:color="auto"/>
              <w:left w:val="single" w:sz="4" w:space="0" w:color="auto"/>
              <w:bottom w:val="single" w:sz="4" w:space="0" w:color="auto"/>
              <w:right w:val="single" w:sz="4" w:space="0" w:color="auto"/>
            </w:tcBorders>
          </w:tcPr>
          <w:p w14:paraId="1DB4B11D" w14:textId="77777777" w:rsidR="001D3F1C" w:rsidRPr="009D3B23" w:rsidRDefault="001D3F1C" w:rsidP="006309AB">
            <w:pPr>
              <w:ind w:right="-108" w:firstLine="0"/>
              <w:rPr>
                <w:rFonts w:eastAsia="Calibri" w:cs="Arial"/>
                <w:sz w:val="20"/>
                <w:szCs w:val="20"/>
              </w:rPr>
            </w:pPr>
            <w:r w:rsidRPr="009D3B23">
              <w:rPr>
                <w:rFonts w:eastAsia="Calibri" w:cs="Arial"/>
                <w:sz w:val="20"/>
                <w:szCs w:val="20"/>
              </w:rPr>
              <w:lastRenderedPageBreak/>
              <w:t>Operacinė sistema</w:t>
            </w:r>
          </w:p>
        </w:tc>
        <w:tc>
          <w:tcPr>
            <w:tcW w:w="7655" w:type="dxa"/>
            <w:tcBorders>
              <w:top w:val="single" w:sz="4" w:space="0" w:color="auto"/>
              <w:left w:val="single" w:sz="4" w:space="0" w:color="auto"/>
              <w:bottom w:val="single" w:sz="4" w:space="0" w:color="auto"/>
              <w:right w:val="single" w:sz="4" w:space="0" w:color="auto"/>
            </w:tcBorders>
          </w:tcPr>
          <w:p w14:paraId="37FB57F6" w14:textId="77777777" w:rsidR="001D3F1C" w:rsidRPr="009D3B23" w:rsidRDefault="001D3F1C" w:rsidP="006309AB">
            <w:pPr>
              <w:ind w:firstLine="0"/>
              <w:rPr>
                <w:rFonts w:eastAsia="Calibri" w:cs="Arial"/>
                <w:sz w:val="20"/>
                <w:szCs w:val="20"/>
              </w:rPr>
            </w:pPr>
            <w:r w:rsidRPr="009D3B23">
              <w:rPr>
                <w:rFonts w:eastAsia="Calibri" w:cs="Arial"/>
                <w:sz w:val="20"/>
                <w:szCs w:val="20"/>
              </w:rPr>
              <w:t>Windows Server 2008/2008R2/2012/2012R2 ir naujesnė</w:t>
            </w:r>
          </w:p>
        </w:tc>
      </w:tr>
      <w:tr w:rsidR="001D3F1C" w:rsidRPr="009D3B23" w14:paraId="026C67FC" w14:textId="77777777" w:rsidTr="006309AB">
        <w:tc>
          <w:tcPr>
            <w:tcW w:w="1809" w:type="dxa"/>
            <w:tcBorders>
              <w:top w:val="single" w:sz="4" w:space="0" w:color="auto"/>
              <w:left w:val="single" w:sz="4" w:space="0" w:color="auto"/>
              <w:bottom w:val="single" w:sz="4" w:space="0" w:color="auto"/>
              <w:right w:val="single" w:sz="4" w:space="0" w:color="auto"/>
            </w:tcBorders>
          </w:tcPr>
          <w:p w14:paraId="4B47DCC2" w14:textId="77777777" w:rsidR="001D3F1C" w:rsidRPr="009D3B23" w:rsidRDefault="001D3F1C" w:rsidP="006309AB">
            <w:pPr>
              <w:ind w:right="-108" w:firstLine="0"/>
              <w:rPr>
                <w:rFonts w:eastAsia="Calibri" w:cs="Arial"/>
                <w:sz w:val="20"/>
                <w:szCs w:val="20"/>
              </w:rPr>
            </w:pPr>
            <w:r w:rsidRPr="009D3B23">
              <w:rPr>
                <w:rFonts w:eastAsia="Calibri" w:cs="Arial"/>
                <w:sz w:val="20"/>
                <w:szCs w:val="20"/>
              </w:rPr>
              <w:t>Pašto dėžučių duomenų bazių kiekis</w:t>
            </w:r>
          </w:p>
        </w:tc>
        <w:tc>
          <w:tcPr>
            <w:tcW w:w="7655" w:type="dxa"/>
            <w:tcBorders>
              <w:top w:val="single" w:sz="4" w:space="0" w:color="auto"/>
              <w:left w:val="single" w:sz="4" w:space="0" w:color="auto"/>
              <w:bottom w:val="single" w:sz="4" w:space="0" w:color="auto"/>
              <w:right w:val="single" w:sz="4" w:space="0" w:color="auto"/>
            </w:tcBorders>
          </w:tcPr>
          <w:p w14:paraId="1EECEDD3" w14:textId="77777777" w:rsidR="001D3F1C" w:rsidRPr="009D3B23" w:rsidRDefault="001D3F1C" w:rsidP="006309AB">
            <w:pPr>
              <w:ind w:firstLine="0"/>
              <w:rPr>
                <w:rFonts w:eastAsia="Calibri" w:cs="Arial"/>
                <w:sz w:val="20"/>
                <w:szCs w:val="20"/>
              </w:rPr>
            </w:pPr>
            <w:r w:rsidRPr="009D3B23">
              <w:rPr>
                <w:rFonts w:eastAsia="Calibri" w:cs="Arial"/>
                <w:sz w:val="20"/>
                <w:szCs w:val="20"/>
              </w:rPr>
              <w:t>Turi palaikyti nuo 6 iki 100 pašto dėžučių duomenų bazių (</w:t>
            </w:r>
            <w:proofErr w:type="spellStart"/>
            <w:r w:rsidRPr="009D3B23">
              <w:rPr>
                <w:rFonts w:eastAsia="Calibri" w:cs="Arial"/>
                <w:sz w:val="20"/>
                <w:szCs w:val="20"/>
              </w:rPr>
              <w:t>mailbox</w:t>
            </w:r>
            <w:proofErr w:type="spellEnd"/>
            <w:r w:rsidRPr="009D3B23">
              <w:rPr>
                <w:rFonts w:eastAsia="Calibri" w:cs="Arial"/>
                <w:sz w:val="20"/>
                <w:szCs w:val="20"/>
              </w:rPr>
              <w:t xml:space="preserve"> </w:t>
            </w:r>
            <w:proofErr w:type="spellStart"/>
            <w:r w:rsidRPr="009D3B23">
              <w:rPr>
                <w:rFonts w:eastAsia="Calibri" w:cs="Arial"/>
                <w:sz w:val="20"/>
                <w:szCs w:val="20"/>
              </w:rPr>
              <w:t>database</w:t>
            </w:r>
            <w:proofErr w:type="spellEnd"/>
            <w:r w:rsidRPr="009D3B23">
              <w:rPr>
                <w:rFonts w:eastAsia="Calibri" w:cs="Arial"/>
                <w:sz w:val="20"/>
                <w:szCs w:val="20"/>
              </w:rPr>
              <w:t>).</w:t>
            </w:r>
          </w:p>
        </w:tc>
      </w:tr>
      <w:tr w:rsidR="001D3F1C" w:rsidRPr="009D3B23" w14:paraId="63AB09BB" w14:textId="77777777" w:rsidTr="006309AB">
        <w:tc>
          <w:tcPr>
            <w:tcW w:w="1809" w:type="dxa"/>
            <w:tcBorders>
              <w:top w:val="single" w:sz="4" w:space="0" w:color="auto"/>
              <w:left w:val="single" w:sz="4" w:space="0" w:color="auto"/>
              <w:bottom w:val="single" w:sz="4" w:space="0" w:color="auto"/>
              <w:right w:val="single" w:sz="4" w:space="0" w:color="auto"/>
            </w:tcBorders>
          </w:tcPr>
          <w:p w14:paraId="13DDE818" w14:textId="77777777" w:rsidR="001D3F1C" w:rsidRPr="009D3B23" w:rsidRDefault="001D3F1C" w:rsidP="006309AB">
            <w:pPr>
              <w:ind w:firstLine="0"/>
              <w:rPr>
                <w:rFonts w:eastAsia="Batang" w:cs="Arial"/>
                <w:sz w:val="20"/>
                <w:szCs w:val="20"/>
                <w:lang w:eastAsia="ko-KR"/>
              </w:rPr>
            </w:pPr>
            <w:r w:rsidRPr="009D3B23">
              <w:rPr>
                <w:rFonts w:eastAsia="Batang" w:cs="Arial"/>
                <w:sz w:val="20"/>
                <w:szCs w:val="20"/>
                <w:lang w:eastAsia="ko-KR"/>
              </w:rPr>
              <w:t>Palaikomi pašto klientai</w:t>
            </w:r>
          </w:p>
        </w:tc>
        <w:tc>
          <w:tcPr>
            <w:tcW w:w="7655" w:type="dxa"/>
            <w:tcBorders>
              <w:top w:val="single" w:sz="4" w:space="0" w:color="auto"/>
              <w:left w:val="single" w:sz="4" w:space="0" w:color="auto"/>
              <w:bottom w:val="single" w:sz="4" w:space="0" w:color="auto"/>
              <w:right w:val="single" w:sz="4" w:space="0" w:color="auto"/>
            </w:tcBorders>
          </w:tcPr>
          <w:p w14:paraId="431DA761" w14:textId="77777777" w:rsidR="001D3F1C" w:rsidRPr="009D3B23" w:rsidRDefault="001D3F1C" w:rsidP="006309AB">
            <w:pPr>
              <w:ind w:firstLine="0"/>
              <w:rPr>
                <w:rFonts w:eastAsia="Calibri" w:cs="Arial"/>
                <w:sz w:val="20"/>
                <w:szCs w:val="20"/>
              </w:rPr>
            </w:pPr>
            <w:r w:rsidRPr="009D3B23">
              <w:rPr>
                <w:rFonts w:eastAsia="Calibri" w:cs="Arial"/>
                <w:sz w:val="20"/>
                <w:szCs w:val="20"/>
              </w:rPr>
              <w:t xml:space="preserve">Microsoft Outlook (2010 ir naujesnės). Turi palaikyti naršykles: Internet Explorer (7.0 ir naujesnes), Firefox (3.0.1 ir naujesnes), Chrome (3.0.195.27 ir naujesnes), </w:t>
            </w:r>
            <w:proofErr w:type="spellStart"/>
            <w:r w:rsidRPr="009D3B23">
              <w:rPr>
                <w:rFonts w:eastAsia="Calibri" w:cs="Arial"/>
                <w:sz w:val="20"/>
                <w:szCs w:val="20"/>
              </w:rPr>
              <w:t>Safari</w:t>
            </w:r>
            <w:proofErr w:type="spellEnd"/>
            <w:r w:rsidRPr="009D3B23">
              <w:rPr>
                <w:rFonts w:eastAsia="Calibri" w:cs="Arial"/>
                <w:sz w:val="20"/>
                <w:szCs w:val="20"/>
              </w:rPr>
              <w:t xml:space="preserve"> (3.1 ir naujesnes)  Naršyklėse funkcionalumas turi būti panašus į Microsoft Outlook funkcionalumą.</w:t>
            </w:r>
          </w:p>
        </w:tc>
      </w:tr>
      <w:tr w:rsidR="001D3F1C" w:rsidRPr="009D3B23" w14:paraId="36B5F63B" w14:textId="77777777" w:rsidTr="006309AB">
        <w:tc>
          <w:tcPr>
            <w:tcW w:w="1809" w:type="dxa"/>
            <w:tcBorders>
              <w:top w:val="single" w:sz="4" w:space="0" w:color="auto"/>
              <w:left w:val="single" w:sz="4" w:space="0" w:color="auto"/>
              <w:bottom w:val="single" w:sz="4" w:space="0" w:color="auto"/>
              <w:right w:val="single" w:sz="4" w:space="0" w:color="auto"/>
            </w:tcBorders>
          </w:tcPr>
          <w:p w14:paraId="33A12E70" w14:textId="77777777" w:rsidR="001D3F1C" w:rsidRPr="009D3B23" w:rsidRDefault="001D3F1C" w:rsidP="006309AB">
            <w:pPr>
              <w:ind w:right="-156" w:firstLine="0"/>
              <w:rPr>
                <w:rFonts w:eastAsia="Batang" w:cs="Arial"/>
                <w:sz w:val="20"/>
                <w:szCs w:val="20"/>
                <w:lang w:eastAsia="ko-KR"/>
              </w:rPr>
            </w:pPr>
            <w:r w:rsidRPr="009D3B23">
              <w:rPr>
                <w:rFonts w:eastAsia="Batang" w:cs="Arial"/>
                <w:sz w:val="20"/>
                <w:szCs w:val="20"/>
                <w:lang w:eastAsia="ko-KR"/>
              </w:rPr>
              <w:t>Palaikomi protokolai</w:t>
            </w:r>
          </w:p>
        </w:tc>
        <w:tc>
          <w:tcPr>
            <w:tcW w:w="7655" w:type="dxa"/>
            <w:tcBorders>
              <w:top w:val="single" w:sz="4" w:space="0" w:color="auto"/>
              <w:left w:val="single" w:sz="4" w:space="0" w:color="auto"/>
              <w:bottom w:val="single" w:sz="4" w:space="0" w:color="auto"/>
              <w:right w:val="single" w:sz="4" w:space="0" w:color="auto"/>
            </w:tcBorders>
          </w:tcPr>
          <w:p w14:paraId="497F60EB" w14:textId="77777777" w:rsidR="001D3F1C" w:rsidRPr="009D3B23" w:rsidRDefault="001D3F1C" w:rsidP="006309AB">
            <w:pPr>
              <w:ind w:firstLine="0"/>
              <w:rPr>
                <w:rFonts w:eastAsia="Calibri" w:cs="Arial"/>
                <w:sz w:val="20"/>
                <w:szCs w:val="20"/>
              </w:rPr>
            </w:pPr>
            <w:r w:rsidRPr="009D3B23">
              <w:rPr>
                <w:rFonts w:eastAsia="Calibri" w:cs="Arial"/>
                <w:sz w:val="20"/>
                <w:szCs w:val="20"/>
              </w:rPr>
              <w:t>MAPI, IMAP, POP3 ir RPC/HTTPS</w:t>
            </w:r>
          </w:p>
        </w:tc>
      </w:tr>
      <w:tr w:rsidR="001D3F1C" w:rsidRPr="009D3B23" w14:paraId="40A81F3E" w14:textId="77777777" w:rsidTr="006309AB">
        <w:tc>
          <w:tcPr>
            <w:tcW w:w="1809" w:type="dxa"/>
            <w:tcBorders>
              <w:top w:val="single" w:sz="4" w:space="0" w:color="auto"/>
              <w:left w:val="single" w:sz="4" w:space="0" w:color="auto"/>
              <w:bottom w:val="single" w:sz="4" w:space="0" w:color="auto"/>
              <w:right w:val="single" w:sz="4" w:space="0" w:color="auto"/>
            </w:tcBorders>
          </w:tcPr>
          <w:p w14:paraId="7DB40D9F"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Licencijavimas</w:t>
            </w:r>
          </w:p>
        </w:tc>
        <w:tc>
          <w:tcPr>
            <w:tcW w:w="7655" w:type="dxa"/>
            <w:tcBorders>
              <w:top w:val="single" w:sz="4" w:space="0" w:color="auto"/>
              <w:left w:val="single" w:sz="4" w:space="0" w:color="auto"/>
              <w:bottom w:val="single" w:sz="4" w:space="0" w:color="auto"/>
              <w:right w:val="single" w:sz="4" w:space="0" w:color="auto"/>
            </w:tcBorders>
          </w:tcPr>
          <w:p w14:paraId="7F7B84F1" w14:textId="77777777" w:rsidR="001D3F1C" w:rsidRPr="009D3B23" w:rsidRDefault="001D3F1C" w:rsidP="006309AB">
            <w:pPr>
              <w:ind w:hanging="57"/>
              <w:jc w:val="both"/>
              <w:rPr>
                <w:rFonts w:eastAsia="Calibri" w:cs="Arial"/>
                <w:sz w:val="20"/>
                <w:szCs w:val="20"/>
              </w:rPr>
            </w:pPr>
            <w:r w:rsidRPr="009D3B23">
              <w:rPr>
                <w:rFonts w:eastAsia="Calibri" w:cs="Arial"/>
                <w:sz w:val="20"/>
                <w:szCs w:val="20"/>
              </w:rPr>
              <w:t>Licencija skirta virtualiam ir/arba fiziniam serveriui. Turi turėti naujumo garantiją, suteikiančią teisę naudotis licencijos galiojimo termino metu išleistomis naujomis programų versijomis, pasirinktinomis senesnėmis programų versijomis.</w:t>
            </w:r>
          </w:p>
        </w:tc>
      </w:tr>
    </w:tbl>
    <w:p w14:paraId="0CC35396" w14:textId="77777777" w:rsidR="001D3F1C" w:rsidRPr="009D3B23" w:rsidRDefault="001D3F1C" w:rsidP="001D3F1C">
      <w:pPr>
        <w:tabs>
          <w:tab w:val="left" w:pos="1134"/>
        </w:tabs>
        <w:ind w:left="1080" w:firstLine="0"/>
        <w:jc w:val="both"/>
        <w:rPr>
          <w:rFonts w:eastAsia="Calibri" w:cs="Arial"/>
          <w:b/>
          <w:sz w:val="20"/>
          <w:szCs w:val="20"/>
        </w:rPr>
      </w:pPr>
    </w:p>
    <w:p w14:paraId="3C6A4E99" w14:textId="00DC3651" w:rsidR="001D3F1C" w:rsidRPr="009D3B23" w:rsidRDefault="001D3F1C" w:rsidP="001D3F1C">
      <w:pPr>
        <w:tabs>
          <w:tab w:val="left" w:pos="1134"/>
        </w:tabs>
        <w:ind w:left="1080" w:firstLine="0"/>
        <w:jc w:val="both"/>
        <w:rPr>
          <w:rFonts w:eastAsia="Calibri" w:cs="Arial"/>
          <w:b/>
          <w:sz w:val="20"/>
          <w:szCs w:val="20"/>
        </w:rPr>
      </w:pPr>
      <w:r w:rsidRPr="009D3B23">
        <w:rPr>
          <w:rFonts w:eastAsia="Calibri" w:cs="Arial"/>
          <w:b/>
          <w:sz w:val="20"/>
          <w:szCs w:val="20"/>
        </w:rPr>
        <w:t xml:space="preserve">Lentelė Nr.9. Microsoft Visio Standard (naujausia gamintojo paskelbta versija) </w:t>
      </w:r>
      <w:r w:rsidR="003C67BE" w:rsidRPr="009D3B23">
        <w:rPr>
          <w:rFonts w:eastAsia="Calibri" w:cs="Arial"/>
          <w:b/>
          <w:sz w:val="20"/>
          <w:szCs w:val="20"/>
        </w:rPr>
        <w:t xml:space="preserve">licencija </w:t>
      </w:r>
      <w:r w:rsidRPr="009D3B23">
        <w:rPr>
          <w:rFonts w:eastAsia="Calibri" w:cs="Arial"/>
          <w:b/>
          <w:sz w:val="20"/>
          <w:szCs w:val="20"/>
        </w:rPr>
        <w:t>arba lygiavertės programinės įrangos licencija: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7655"/>
      </w:tblGrid>
      <w:tr w:rsidR="001D3F1C" w:rsidRPr="009D3B23" w14:paraId="26B40336" w14:textId="77777777" w:rsidTr="006309AB">
        <w:tc>
          <w:tcPr>
            <w:tcW w:w="1809" w:type="dxa"/>
            <w:tcBorders>
              <w:top w:val="single" w:sz="4" w:space="0" w:color="auto"/>
              <w:left w:val="single" w:sz="4" w:space="0" w:color="auto"/>
              <w:bottom w:val="single" w:sz="4" w:space="0" w:color="auto"/>
              <w:right w:val="single" w:sz="4" w:space="0" w:color="auto"/>
            </w:tcBorders>
          </w:tcPr>
          <w:p w14:paraId="55562AC2" w14:textId="77777777" w:rsidR="001D3F1C" w:rsidRPr="009D3B23" w:rsidRDefault="001D3F1C" w:rsidP="006309AB">
            <w:pPr>
              <w:ind w:right="57" w:firstLine="0"/>
              <w:rPr>
                <w:rFonts w:eastAsia="Calibri" w:cs="Arial"/>
                <w:snapToGrid w:val="0"/>
                <w:sz w:val="20"/>
                <w:szCs w:val="20"/>
              </w:rPr>
            </w:pPr>
            <w:r w:rsidRPr="009D3B23">
              <w:rPr>
                <w:rFonts w:eastAsia="Calibri" w:cs="Arial"/>
                <w:snapToGrid w:val="0"/>
                <w:sz w:val="20"/>
                <w:szCs w:val="20"/>
              </w:rPr>
              <w:t>Rodiklis</w:t>
            </w:r>
          </w:p>
        </w:tc>
        <w:tc>
          <w:tcPr>
            <w:tcW w:w="7655" w:type="dxa"/>
            <w:tcBorders>
              <w:top w:val="single" w:sz="4" w:space="0" w:color="auto"/>
              <w:left w:val="single" w:sz="4" w:space="0" w:color="auto"/>
              <w:bottom w:val="single" w:sz="4" w:space="0" w:color="auto"/>
              <w:right w:val="single" w:sz="4" w:space="0" w:color="auto"/>
            </w:tcBorders>
          </w:tcPr>
          <w:p w14:paraId="65B332E2" w14:textId="77777777" w:rsidR="001D3F1C" w:rsidRPr="009D3B23" w:rsidRDefault="001D3F1C" w:rsidP="006309AB">
            <w:pPr>
              <w:ind w:right="57" w:firstLine="0"/>
              <w:rPr>
                <w:rFonts w:eastAsia="Calibri" w:cs="Arial"/>
                <w:snapToGrid w:val="0"/>
                <w:sz w:val="20"/>
                <w:szCs w:val="20"/>
              </w:rPr>
            </w:pPr>
            <w:r w:rsidRPr="009D3B23">
              <w:rPr>
                <w:rFonts w:eastAsia="Calibri" w:cs="Arial"/>
                <w:snapToGrid w:val="0"/>
                <w:sz w:val="20"/>
                <w:szCs w:val="20"/>
              </w:rPr>
              <w:t>Reikalaujama reikšmė</w:t>
            </w:r>
          </w:p>
        </w:tc>
      </w:tr>
      <w:tr w:rsidR="001D3F1C" w:rsidRPr="009D3B23" w14:paraId="666C6DE5" w14:textId="77777777" w:rsidTr="006309AB">
        <w:tc>
          <w:tcPr>
            <w:tcW w:w="1809" w:type="dxa"/>
            <w:tcBorders>
              <w:top w:val="single" w:sz="4" w:space="0" w:color="auto"/>
              <w:left w:val="single" w:sz="4" w:space="0" w:color="auto"/>
              <w:bottom w:val="single" w:sz="4" w:space="0" w:color="auto"/>
              <w:right w:val="single" w:sz="4" w:space="0" w:color="auto"/>
            </w:tcBorders>
          </w:tcPr>
          <w:p w14:paraId="4A1AFF08"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napToGrid w:val="0"/>
                <w:sz w:val="20"/>
                <w:szCs w:val="20"/>
              </w:rPr>
              <w:t>Funkcionalumo reikalavimai</w:t>
            </w:r>
          </w:p>
        </w:tc>
        <w:tc>
          <w:tcPr>
            <w:tcW w:w="7655" w:type="dxa"/>
            <w:tcBorders>
              <w:top w:val="single" w:sz="4" w:space="0" w:color="auto"/>
              <w:left w:val="single" w:sz="4" w:space="0" w:color="auto"/>
              <w:bottom w:val="single" w:sz="4" w:space="0" w:color="auto"/>
              <w:right w:val="single" w:sz="4" w:space="0" w:color="auto"/>
            </w:tcBorders>
          </w:tcPr>
          <w:p w14:paraId="08B6C33B"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napToGrid w:val="0"/>
                <w:sz w:val="20"/>
                <w:szCs w:val="20"/>
              </w:rPr>
              <w:t>Diagramų kūrimas</w:t>
            </w:r>
          </w:p>
        </w:tc>
      </w:tr>
      <w:tr w:rsidR="001D3F1C" w:rsidRPr="009D3B23" w14:paraId="31864D98" w14:textId="77777777" w:rsidTr="006309AB">
        <w:tc>
          <w:tcPr>
            <w:tcW w:w="1809" w:type="dxa"/>
            <w:tcBorders>
              <w:top w:val="single" w:sz="4" w:space="0" w:color="auto"/>
              <w:left w:val="single" w:sz="4" w:space="0" w:color="auto"/>
              <w:bottom w:val="single" w:sz="4" w:space="0" w:color="auto"/>
              <w:right w:val="single" w:sz="4" w:space="0" w:color="auto"/>
            </w:tcBorders>
          </w:tcPr>
          <w:p w14:paraId="68C0E49F"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napToGrid w:val="0"/>
                <w:sz w:val="20"/>
                <w:szCs w:val="20"/>
              </w:rPr>
              <w:t>Privalomos galimybės</w:t>
            </w:r>
          </w:p>
        </w:tc>
        <w:tc>
          <w:tcPr>
            <w:tcW w:w="7655" w:type="dxa"/>
            <w:tcBorders>
              <w:top w:val="single" w:sz="4" w:space="0" w:color="auto"/>
              <w:left w:val="single" w:sz="4" w:space="0" w:color="auto"/>
              <w:bottom w:val="single" w:sz="4" w:space="0" w:color="auto"/>
              <w:right w:val="single" w:sz="4" w:space="0" w:color="auto"/>
            </w:tcBorders>
          </w:tcPr>
          <w:p w14:paraId="4B0FA052"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napToGrid w:val="0"/>
                <w:sz w:val="20"/>
                <w:szCs w:val="20"/>
              </w:rPr>
              <w:t xml:space="preserve">Integruotos diagramų elementų bibliotekos (kompiuterių tinklo loginės, </w:t>
            </w:r>
            <w:proofErr w:type="spellStart"/>
            <w:r w:rsidRPr="009D3B23">
              <w:rPr>
                <w:rFonts w:eastAsia="Calibri" w:cs="Arial"/>
                <w:snapToGrid w:val="0"/>
                <w:sz w:val="20"/>
                <w:szCs w:val="20"/>
              </w:rPr>
              <w:t>web</w:t>
            </w:r>
            <w:proofErr w:type="spellEnd"/>
            <w:r w:rsidRPr="009D3B23">
              <w:rPr>
                <w:rFonts w:eastAsia="Calibri" w:cs="Arial"/>
                <w:snapToGrid w:val="0"/>
                <w:sz w:val="20"/>
                <w:szCs w:val="20"/>
              </w:rPr>
              <w:t xml:space="preserve"> puslapių, duomenų bazių, pastatų, aukštų ir pan.); naudotojo diagramų kūrimo galimybė. Automatinis/Rankinis programinės įrangos atnaujinimas iš firmos-gamintojos svetainės. Našumo ir glaudžios integracijos užtikrinimui programinė įranga turi veikti tiesioginėje operacinės sistemos aplinkoje (negali būti naudojami aplikacijų </w:t>
            </w:r>
            <w:proofErr w:type="spellStart"/>
            <w:r w:rsidRPr="009D3B23">
              <w:rPr>
                <w:rFonts w:eastAsia="Calibri" w:cs="Arial"/>
                <w:snapToGrid w:val="0"/>
                <w:sz w:val="20"/>
                <w:szCs w:val="20"/>
              </w:rPr>
              <w:t>virtualizacijos</w:t>
            </w:r>
            <w:proofErr w:type="spellEnd"/>
            <w:r w:rsidRPr="009D3B23">
              <w:rPr>
                <w:rFonts w:eastAsia="Calibri" w:cs="Arial"/>
                <w:snapToGrid w:val="0"/>
                <w:sz w:val="20"/>
                <w:szCs w:val="20"/>
              </w:rPr>
              <w:t>, operacinės sistemos abstrakcijos sprendimai).</w:t>
            </w:r>
          </w:p>
        </w:tc>
      </w:tr>
      <w:tr w:rsidR="001D3F1C" w:rsidRPr="009D3B23" w14:paraId="32FB00B7" w14:textId="77777777" w:rsidTr="006309AB">
        <w:tc>
          <w:tcPr>
            <w:tcW w:w="1809" w:type="dxa"/>
            <w:tcBorders>
              <w:top w:val="single" w:sz="4" w:space="0" w:color="auto"/>
              <w:left w:val="single" w:sz="4" w:space="0" w:color="auto"/>
              <w:bottom w:val="single" w:sz="4" w:space="0" w:color="auto"/>
              <w:right w:val="single" w:sz="4" w:space="0" w:color="auto"/>
            </w:tcBorders>
          </w:tcPr>
          <w:p w14:paraId="085B97F7"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napToGrid w:val="0"/>
                <w:sz w:val="20"/>
                <w:szCs w:val="20"/>
              </w:rPr>
              <w:t>Operacinė sistema</w:t>
            </w:r>
          </w:p>
        </w:tc>
        <w:tc>
          <w:tcPr>
            <w:tcW w:w="7655" w:type="dxa"/>
            <w:tcBorders>
              <w:top w:val="single" w:sz="4" w:space="0" w:color="auto"/>
              <w:left w:val="single" w:sz="4" w:space="0" w:color="auto"/>
              <w:bottom w:val="single" w:sz="4" w:space="0" w:color="auto"/>
              <w:right w:val="single" w:sz="4" w:space="0" w:color="auto"/>
            </w:tcBorders>
          </w:tcPr>
          <w:p w14:paraId="3CE186BE"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napToGrid w:val="0"/>
                <w:sz w:val="20"/>
                <w:szCs w:val="20"/>
              </w:rPr>
              <w:t>Windows 7, Windows 8, Windows 10</w:t>
            </w:r>
          </w:p>
        </w:tc>
      </w:tr>
      <w:tr w:rsidR="001D3F1C" w:rsidRPr="009D3B23" w14:paraId="794F4782" w14:textId="77777777" w:rsidTr="006309AB">
        <w:tc>
          <w:tcPr>
            <w:tcW w:w="1809" w:type="dxa"/>
            <w:tcBorders>
              <w:top w:val="single" w:sz="4" w:space="0" w:color="auto"/>
              <w:left w:val="single" w:sz="4" w:space="0" w:color="auto"/>
              <w:bottom w:val="single" w:sz="4" w:space="0" w:color="auto"/>
              <w:right w:val="single" w:sz="4" w:space="0" w:color="auto"/>
            </w:tcBorders>
          </w:tcPr>
          <w:p w14:paraId="62573037"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z w:val="20"/>
                <w:szCs w:val="20"/>
              </w:rPr>
              <w:t>Licencijavimo tipas</w:t>
            </w:r>
          </w:p>
        </w:tc>
        <w:tc>
          <w:tcPr>
            <w:tcW w:w="7655" w:type="dxa"/>
            <w:tcBorders>
              <w:top w:val="single" w:sz="4" w:space="0" w:color="auto"/>
              <w:left w:val="single" w:sz="4" w:space="0" w:color="auto"/>
              <w:bottom w:val="single" w:sz="4" w:space="0" w:color="auto"/>
              <w:right w:val="single" w:sz="4" w:space="0" w:color="auto"/>
            </w:tcBorders>
          </w:tcPr>
          <w:p w14:paraId="45E18F9D"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z w:val="20"/>
                <w:szCs w:val="20"/>
              </w:rPr>
              <w:t xml:space="preserve">Licencija skirta įrenginiui (angl. </w:t>
            </w:r>
            <w:proofErr w:type="spellStart"/>
            <w:r w:rsidRPr="009D3B23">
              <w:rPr>
                <w:rFonts w:eastAsia="Calibri" w:cs="Arial"/>
                <w:sz w:val="20"/>
                <w:szCs w:val="20"/>
              </w:rPr>
              <w:t>Device</w:t>
            </w:r>
            <w:proofErr w:type="spellEnd"/>
            <w:r w:rsidRPr="009D3B23">
              <w:rPr>
                <w:rFonts w:eastAsia="Calibri" w:cs="Arial"/>
                <w:sz w:val="20"/>
                <w:szCs w:val="20"/>
              </w:rPr>
              <w:t>) Turi turėti naujumo garantiją, suteikiančią teisę naudotis licencijos galiojimo termino metu išleistomis naujomis programų versijomis, pasirinktinomis senesnėmis programų versijomis.</w:t>
            </w:r>
          </w:p>
        </w:tc>
      </w:tr>
    </w:tbl>
    <w:p w14:paraId="71773F62" w14:textId="77777777" w:rsidR="001D3F1C" w:rsidRPr="009D3B23" w:rsidRDefault="001D3F1C" w:rsidP="001D3F1C">
      <w:pPr>
        <w:ind w:left="1080" w:firstLine="0"/>
        <w:jc w:val="both"/>
        <w:rPr>
          <w:rFonts w:eastAsia="Calibri" w:cs="Arial"/>
          <w:b/>
          <w:sz w:val="20"/>
          <w:szCs w:val="20"/>
        </w:rPr>
      </w:pPr>
      <w:r w:rsidRPr="009D3B23">
        <w:rPr>
          <w:rFonts w:eastAsia="Calibri" w:cs="Arial"/>
          <w:b/>
          <w:sz w:val="20"/>
          <w:szCs w:val="20"/>
        </w:rPr>
        <w:t xml:space="preserve"> </w:t>
      </w:r>
    </w:p>
    <w:p w14:paraId="06C787DE" w14:textId="1B1C7B6C" w:rsidR="001D3F1C" w:rsidRPr="009D3B23" w:rsidRDefault="001D3F1C" w:rsidP="001D3F1C">
      <w:pPr>
        <w:ind w:left="1080" w:firstLine="0"/>
        <w:jc w:val="both"/>
        <w:rPr>
          <w:rFonts w:eastAsia="Calibri" w:cs="Arial"/>
          <w:b/>
          <w:sz w:val="20"/>
          <w:szCs w:val="20"/>
        </w:rPr>
      </w:pPr>
      <w:r w:rsidRPr="009D3B23">
        <w:rPr>
          <w:rFonts w:eastAsia="Calibri" w:cs="Arial"/>
          <w:b/>
          <w:sz w:val="20"/>
          <w:szCs w:val="20"/>
        </w:rPr>
        <w:t xml:space="preserve">Lentelė Nr.10. Microsoft Visio Professional (naujausia gamintojo paskelbta versija) </w:t>
      </w:r>
      <w:r w:rsidR="003C67BE" w:rsidRPr="009D3B23">
        <w:rPr>
          <w:rFonts w:eastAsia="Calibri" w:cs="Arial"/>
          <w:b/>
          <w:sz w:val="20"/>
          <w:szCs w:val="20"/>
        </w:rPr>
        <w:t xml:space="preserve">licencija </w:t>
      </w:r>
      <w:r w:rsidRPr="009D3B23">
        <w:rPr>
          <w:rFonts w:eastAsia="Calibri" w:cs="Arial"/>
          <w:b/>
          <w:sz w:val="20"/>
          <w:szCs w:val="20"/>
        </w:rPr>
        <w:t>arba lygiavertės programinės įrangos licencija: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7655"/>
      </w:tblGrid>
      <w:tr w:rsidR="001D3F1C" w:rsidRPr="009D3B23" w14:paraId="174EB5EA" w14:textId="77777777" w:rsidTr="006309AB">
        <w:tc>
          <w:tcPr>
            <w:tcW w:w="1809" w:type="dxa"/>
            <w:tcBorders>
              <w:top w:val="single" w:sz="4" w:space="0" w:color="auto"/>
              <w:left w:val="single" w:sz="4" w:space="0" w:color="auto"/>
              <w:bottom w:val="single" w:sz="4" w:space="0" w:color="auto"/>
              <w:right w:val="single" w:sz="4" w:space="0" w:color="auto"/>
            </w:tcBorders>
          </w:tcPr>
          <w:p w14:paraId="2FB40D77" w14:textId="77777777" w:rsidR="001D3F1C" w:rsidRPr="009D3B23" w:rsidRDefault="001D3F1C" w:rsidP="006309AB">
            <w:pPr>
              <w:ind w:right="57" w:firstLine="0"/>
              <w:rPr>
                <w:rFonts w:eastAsia="Calibri" w:cs="Arial"/>
                <w:snapToGrid w:val="0"/>
                <w:sz w:val="20"/>
                <w:szCs w:val="20"/>
              </w:rPr>
            </w:pPr>
            <w:r w:rsidRPr="009D3B23">
              <w:rPr>
                <w:rFonts w:eastAsia="Calibri" w:cs="Arial"/>
                <w:snapToGrid w:val="0"/>
                <w:sz w:val="20"/>
                <w:szCs w:val="20"/>
              </w:rPr>
              <w:t>Rodiklis</w:t>
            </w:r>
          </w:p>
        </w:tc>
        <w:tc>
          <w:tcPr>
            <w:tcW w:w="7655" w:type="dxa"/>
            <w:tcBorders>
              <w:top w:val="single" w:sz="4" w:space="0" w:color="auto"/>
              <w:left w:val="single" w:sz="4" w:space="0" w:color="auto"/>
              <w:bottom w:val="single" w:sz="4" w:space="0" w:color="auto"/>
              <w:right w:val="single" w:sz="4" w:space="0" w:color="auto"/>
            </w:tcBorders>
          </w:tcPr>
          <w:p w14:paraId="29756274" w14:textId="77777777" w:rsidR="001D3F1C" w:rsidRPr="009D3B23" w:rsidRDefault="001D3F1C" w:rsidP="006309AB">
            <w:pPr>
              <w:ind w:right="57" w:firstLine="0"/>
              <w:rPr>
                <w:rFonts w:eastAsia="Calibri" w:cs="Arial"/>
                <w:snapToGrid w:val="0"/>
                <w:sz w:val="20"/>
                <w:szCs w:val="20"/>
              </w:rPr>
            </w:pPr>
            <w:r w:rsidRPr="009D3B23">
              <w:rPr>
                <w:rFonts w:eastAsia="Calibri" w:cs="Arial"/>
                <w:snapToGrid w:val="0"/>
                <w:sz w:val="20"/>
                <w:szCs w:val="20"/>
              </w:rPr>
              <w:t>Reikalaujama reikšmė</w:t>
            </w:r>
          </w:p>
        </w:tc>
      </w:tr>
      <w:tr w:rsidR="001D3F1C" w:rsidRPr="009D3B23" w14:paraId="7033AA1C" w14:textId="77777777" w:rsidTr="006309AB">
        <w:tc>
          <w:tcPr>
            <w:tcW w:w="1809" w:type="dxa"/>
            <w:tcBorders>
              <w:top w:val="single" w:sz="4" w:space="0" w:color="auto"/>
              <w:left w:val="single" w:sz="4" w:space="0" w:color="auto"/>
              <w:bottom w:val="single" w:sz="4" w:space="0" w:color="auto"/>
              <w:right w:val="single" w:sz="4" w:space="0" w:color="auto"/>
            </w:tcBorders>
          </w:tcPr>
          <w:p w14:paraId="4BE24421"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napToGrid w:val="0"/>
                <w:sz w:val="20"/>
                <w:szCs w:val="20"/>
              </w:rPr>
              <w:t>Funkcionalumo reikalavimai</w:t>
            </w:r>
          </w:p>
        </w:tc>
        <w:tc>
          <w:tcPr>
            <w:tcW w:w="7655" w:type="dxa"/>
            <w:tcBorders>
              <w:top w:val="single" w:sz="4" w:space="0" w:color="auto"/>
              <w:left w:val="single" w:sz="4" w:space="0" w:color="auto"/>
              <w:bottom w:val="single" w:sz="4" w:space="0" w:color="auto"/>
              <w:right w:val="single" w:sz="4" w:space="0" w:color="auto"/>
            </w:tcBorders>
          </w:tcPr>
          <w:p w14:paraId="425C7650"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napToGrid w:val="0"/>
                <w:sz w:val="20"/>
                <w:szCs w:val="20"/>
              </w:rPr>
              <w:t>Diagramų kūrimas</w:t>
            </w:r>
          </w:p>
        </w:tc>
      </w:tr>
      <w:tr w:rsidR="001D3F1C" w:rsidRPr="009D3B23" w14:paraId="0001DEA9" w14:textId="77777777" w:rsidTr="006309AB">
        <w:tc>
          <w:tcPr>
            <w:tcW w:w="1809" w:type="dxa"/>
            <w:tcBorders>
              <w:top w:val="single" w:sz="4" w:space="0" w:color="auto"/>
              <w:left w:val="single" w:sz="4" w:space="0" w:color="auto"/>
              <w:bottom w:val="single" w:sz="4" w:space="0" w:color="auto"/>
              <w:right w:val="single" w:sz="4" w:space="0" w:color="auto"/>
            </w:tcBorders>
          </w:tcPr>
          <w:p w14:paraId="0911E637"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napToGrid w:val="0"/>
                <w:sz w:val="20"/>
                <w:szCs w:val="20"/>
              </w:rPr>
              <w:t>Privalomos galimybės</w:t>
            </w:r>
          </w:p>
        </w:tc>
        <w:tc>
          <w:tcPr>
            <w:tcW w:w="7655" w:type="dxa"/>
            <w:tcBorders>
              <w:top w:val="single" w:sz="4" w:space="0" w:color="auto"/>
              <w:left w:val="single" w:sz="4" w:space="0" w:color="auto"/>
              <w:bottom w:val="single" w:sz="4" w:space="0" w:color="auto"/>
              <w:right w:val="single" w:sz="4" w:space="0" w:color="auto"/>
            </w:tcBorders>
          </w:tcPr>
          <w:p w14:paraId="0EB99125"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napToGrid w:val="0"/>
                <w:sz w:val="20"/>
                <w:szCs w:val="20"/>
              </w:rPr>
              <w:t xml:space="preserve">Integruotos diagramų elementų bibliotekos (kompiuterių tinklo loginės, </w:t>
            </w:r>
            <w:proofErr w:type="spellStart"/>
            <w:r w:rsidRPr="009D3B23">
              <w:rPr>
                <w:rFonts w:eastAsia="Calibri" w:cs="Arial"/>
                <w:snapToGrid w:val="0"/>
                <w:sz w:val="20"/>
                <w:szCs w:val="20"/>
              </w:rPr>
              <w:t>web</w:t>
            </w:r>
            <w:proofErr w:type="spellEnd"/>
            <w:r w:rsidRPr="009D3B23">
              <w:rPr>
                <w:rFonts w:eastAsia="Calibri" w:cs="Arial"/>
                <w:snapToGrid w:val="0"/>
                <w:sz w:val="20"/>
                <w:szCs w:val="20"/>
              </w:rPr>
              <w:t xml:space="preserve"> puslapių, duomenų bazių, pastatų, aukštų ir pan.). Naudotojo diagramų elementų kūrimo galimybė. Automatinis/Rankinis programinės įrangos atnaujinimas iš firmos-gamintojos svetainės. Našumo ir glaudžios integracijos užtikrinimui programinė įranga turi veikti tiesioginėje operacinės sistemos aplinkoje (negali būti naudojami aplikacijų </w:t>
            </w:r>
            <w:proofErr w:type="spellStart"/>
            <w:r w:rsidRPr="009D3B23">
              <w:rPr>
                <w:rFonts w:eastAsia="Calibri" w:cs="Arial"/>
                <w:snapToGrid w:val="0"/>
                <w:sz w:val="20"/>
                <w:szCs w:val="20"/>
              </w:rPr>
              <w:t>virtualizacijos</w:t>
            </w:r>
            <w:proofErr w:type="spellEnd"/>
            <w:r w:rsidRPr="009D3B23">
              <w:rPr>
                <w:rFonts w:eastAsia="Calibri" w:cs="Arial"/>
                <w:snapToGrid w:val="0"/>
                <w:sz w:val="20"/>
                <w:szCs w:val="20"/>
              </w:rPr>
              <w:t xml:space="preserve">, operacinės sistemos abstrakcijos sprendimai). Duomenų ryšio funkcijos. ITIL diagramos. </w:t>
            </w:r>
            <w:proofErr w:type="spellStart"/>
            <w:r w:rsidRPr="009D3B23">
              <w:rPr>
                <w:rFonts w:eastAsia="Calibri" w:cs="Arial"/>
                <w:snapToGrid w:val="0"/>
                <w:sz w:val="20"/>
                <w:szCs w:val="20"/>
              </w:rPr>
              <w:t>PivotDiagram</w:t>
            </w:r>
            <w:proofErr w:type="spellEnd"/>
            <w:r w:rsidRPr="009D3B23">
              <w:rPr>
                <w:rFonts w:eastAsia="Calibri" w:cs="Arial"/>
                <w:snapToGrid w:val="0"/>
                <w:sz w:val="20"/>
                <w:szCs w:val="20"/>
              </w:rPr>
              <w:t xml:space="preserve">.  </w:t>
            </w:r>
          </w:p>
        </w:tc>
      </w:tr>
      <w:tr w:rsidR="001D3F1C" w:rsidRPr="009D3B23" w14:paraId="0574092A" w14:textId="77777777" w:rsidTr="006309AB">
        <w:tc>
          <w:tcPr>
            <w:tcW w:w="1809" w:type="dxa"/>
            <w:tcBorders>
              <w:top w:val="single" w:sz="4" w:space="0" w:color="auto"/>
              <w:left w:val="single" w:sz="4" w:space="0" w:color="auto"/>
              <w:bottom w:val="single" w:sz="4" w:space="0" w:color="auto"/>
              <w:right w:val="single" w:sz="4" w:space="0" w:color="auto"/>
            </w:tcBorders>
          </w:tcPr>
          <w:p w14:paraId="62C79EEF"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napToGrid w:val="0"/>
                <w:sz w:val="20"/>
                <w:szCs w:val="20"/>
              </w:rPr>
              <w:t>Operacinė sistema</w:t>
            </w:r>
          </w:p>
        </w:tc>
        <w:tc>
          <w:tcPr>
            <w:tcW w:w="7655" w:type="dxa"/>
            <w:tcBorders>
              <w:top w:val="single" w:sz="4" w:space="0" w:color="auto"/>
              <w:left w:val="single" w:sz="4" w:space="0" w:color="auto"/>
              <w:bottom w:val="single" w:sz="4" w:space="0" w:color="auto"/>
              <w:right w:val="single" w:sz="4" w:space="0" w:color="auto"/>
            </w:tcBorders>
          </w:tcPr>
          <w:p w14:paraId="1F2910BE"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napToGrid w:val="0"/>
                <w:sz w:val="20"/>
                <w:szCs w:val="20"/>
              </w:rPr>
              <w:t>Windows 7, Windows 8/8.1, Windows 10</w:t>
            </w:r>
          </w:p>
        </w:tc>
      </w:tr>
      <w:tr w:rsidR="001D3F1C" w:rsidRPr="009D3B23" w14:paraId="59961C5E" w14:textId="77777777" w:rsidTr="006309AB">
        <w:tc>
          <w:tcPr>
            <w:tcW w:w="1809" w:type="dxa"/>
            <w:tcBorders>
              <w:top w:val="single" w:sz="4" w:space="0" w:color="auto"/>
              <w:left w:val="single" w:sz="4" w:space="0" w:color="auto"/>
              <w:bottom w:val="single" w:sz="4" w:space="0" w:color="auto"/>
              <w:right w:val="single" w:sz="4" w:space="0" w:color="auto"/>
            </w:tcBorders>
          </w:tcPr>
          <w:p w14:paraId="4F905651"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z w:val="20"/>
                <w:szCs w:val="20"/>
              </w:rPr>
              <w:t>Licencijavimo tipas</w:t>
            </w:r>
          </w:p>
        </w:tc>
        <w:tc>
          <w:tcPr>
            <w:tcW w:w="7655" w:type="dxa"/>
            <w:tcBorders>
              <w:top w:val="single" w:sz="4" w:space="0" w:color="auto"/>
              <w:left w:val="single" w:sz="4" w:space="0" w:color="auto"/>
              <w:bottom w:val="single" w:sz="4" w:space="0" w:color="auto"/>
              <w:right w:val="single" w:sz="4" w:space="0" w:color="auto"/>
            </w:tcBorders>
          </w:tcPr>
          <w:p w14:paraId="6F4C34E5"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z w:val="20"/>
                <w:szCs w:val="20"/>
              </w:rPr>
              <w:t xml:space="preserve">Licencija skirta įrenginiui (angl. </w:t>
            </w:r>
            <w:proofErr w:type="spellStart"/>
            <w:r w:rsidRPr="009D3B23">
              <w:rPr>
                <w:rFonts w:eastAsia="Calibri" w:cs="Arial"/>
                <w:sz w:val="20"/>
                <w:szCs w:val="20"/>
              </w:rPr>
              <w:t>Device</w:t>
            </w:r>
            <w:proofErr w:type="spellEnd"/>
            <w:r w:rsidRPr="009D3B23">
              <w:rPr>
                <w:rFonts w:eastAsia="Calibri" w:cs="Arial"/>
                <w:sz w:val="20"/>
                <w:szCs w:val="20"/>
              </w:rPr>
              <w:t>). Turi turėti naujumo garantiją, suteikiančią teisę naudotis licencijos galiojimo termino metu išleistomis naujomis programų versijomis, pasirinktinomis senesnėmis programų versijomis.</w:t>
            </w:r>
          </w:p>
        </w:tc>
      </w:tr>
    </w:tbl>
    <w:p w14:paraId="6ECB20A1" w14:textId="77777777" w:rsidR="001D3F1C" w:rsidRPr="009D3B23" w:rsidRDefault="001D3F1C" w:rsidP="001D3F1C">
      <w:pPr>
        <w:ind w:left="1080" w:firstLine="0"/>
        <w:jc w:val="both"/>
        <w:rPr>
          <w:rFonts w:eastAsia="Calibri" w:cs="Arial"/>
          <w:b/>
          <w:sz w:val="20"/>
          <w:szCs w:val="20"/>
        </w:rPr>
      </w:pPr>
    </w:p>
    <w:p w14:paraId="01AFC291" w14:textId="2EB7A857" w:rsidR="001D3F1C" w:rsidRPr="009D3B23" w:rsidRDefault="001D3F1C" w:rsidP="001D3F1C">
      <w:pPr>
        <w:ind w:left="1080" w:firstLine="0"/>
        <w:jc w:val="both"/>
        <w:rPr>
          <w:rFonts w:eastAsia="Calibri" w:cs="Arial"/>
          <w:b/>
          <w:sz w:val="20"/>
          <w:szCs w:val="20"/>
        </w:rPr>
      </w:pPr>
      <w:r w:rsidRPr="009D3B23">
        <w:rPr>
          <w:rFonts w:eastAsia="Calibri" w:cs="Arial"/>
          <w:b/>
          <w:sz w:val="20"/>
          <w:szCs w:val="20"/>
        </w:rPr>
        <w:t xml:space="preserve">Lentelė Nr.11. Microsoft Skype </w:t>
      </w:r>
      <w:proofErr w:type="spellStart"/>
      <w:r w:rsidRPr="009D3B23">
        <w:rPr>
          <w:rFonts w:eastAsia="Calibri" w:cs="Arial"/>
          <w:b/>
          <w:sz w:val="20"/>
          <w:szCs w:val="20"/>
        </w:rPr>
        <w:t>for</w:t>
      </w:r>
      <w:proofErr w:type="spellEnd"/>
      <w:r w:rsidRPr="009D3B23">
        <w:rPr>
          <w:rFonts w:eastAsia="Calibri" w:cs="Arial"/>
          <w:b/>
          <w:sz w:val="20"/>
          <w:szCs w:val="20"/>
        </w:rPr>
        <w:t xml:space="preserve"> </w:t>
      </w:r>
      <w:proofErr w:type="spellStart"/>
      <w:r w:rsidRPr="009D3B23">
        <w:rPr>
          <w:rFonts w:eastAsia="Calibri" w:cs="Arial"/>
          <w:b/>
          <w:sz w:val="20"/>
          <w:szCs w:val="20"/>
        </w:rPr>
        <w:t>Business</w:t>
      </w:r>
      <w:proofErr w:type="spellEnd"/>
      <w:r w:rsidRPr="009D3B23">
        <w:rPr>
          <w:rFonts w:eastAsia="Calibri" w:cs="Arial"/>
          <w:b/>
          <w:sz w:val="20"/>
          <w:szCs w:val="20"/>
        </w:rPr>
        <w:t xml:space="preserve"> Server (naujausia gamintojo paskelbta versija) </w:t>
      </w:r>
      <w:r w:rsidR="003C67BE" w:rsidRPr="009D3B23">
        <w:rPr>
          <w:rFonts w:eastAsia="Calibri" w:cs="Arial"/>
          <w:b/>
          <w:sz w:val="20"/>
          <w:szCs w:val="20"/>
        </w:rPr>
        <w:t xml:space="preserve">licencija </w:t>
      </w:r>
      <w:r w:rsidRPr="009D3B23">
        <w:rPr>
          <w:rFonts w:eastAsia="Calibri" w:cs="Arial"/>
          <w:b/>
          <w:sz w:val="20"/>
          <w:szCs w:val="20"/>
        </w:rPr>
        <w:t>arba lygiavertės programinės įrangos licencija: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7655"/>
      </w:tblGrid>
      <w:tr w:rsidR="001D3F1C" w:rsidRPr="009D3B23" w14:paraId="1D7D3322" w14:textId="77777777" w:rsidTr="006309AB">
        <w:tc>
          <w:tcPr>
            <w:tcW w:w="1809" w:type="dxa"/>
            <w:tcBorders>
              <w:top w:val="single" w:sz="4" w:space="0" w:color="auto"/>
              <w:left w:val="single" w:sz="4" w:space="0" w:color="auto"/>
              <w:bottom w:val="single" w:sz="4" w:space="0" w:color="auto"/>
              <w:right w:val="single" w:sz="4" w:space="0" w:color="auto"/>
            </w:tcBorders>
          </w:tcPr>
          <w:p w14:paraId="4EC7F4BD"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napToGrid w:val="0"/>
                <w:sz w:val="20"/>
                <w:szCs w:val="20"/>
              </w:rPr>
              <w:t>Rodiklis</w:t>
            </w:r>
          </w:p>
        </w:tc>
        <w:tc>
          <w:tcPr>
            <w:tcW w:w="7655" w:type="dxa"/>
            <w:tcBorders>
              <w:top w:val="single" w:sz="4" w:space="0" w:color="auto"/>
              <w:left w:val="single" w:sz="4" w:space="0" w:color="auto"/>
              <w:bottom w:val="single" w:sz="4" w:space="0" w:color="auto"/>
              <w:right w:val="single" w:sz="4" w:space="0" w:color="auto"/>
            </w:tcBorders>
          </w:tcPr>
          <w:p w14:paraId="6804DC1D"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napToGrid w:val="0"/>
                <w:sz w:val="20"/>
                <w:szCs w:val="20"/>
              </w:rPr>
              <w:t>Reikalaujama reikšmė</w:t>
            </w:r>
          </w:p>
        </w:tc>
      </w:tr>
      <w:tr w:rsidR="001D3F1C" w:rsidRPr="009D3B23" w14:paraId="74548147" w14:textId="77777777" w:rsidTr="006309AB">
        <w:tc>
          <w:tcPr>
            <w:tcW w:w="1809" w:type="dxa"/>
            <w:tcBorders>
              <w:top w:val="single" w:sz="4" w:space="0" w:color="auto"/>
              <w:left w:val="single" w:sz="4" w:space="0" w:color="auto"/>
              <w:bottom w:val="single" w:sz="4" w:space="0" w:color="auto"/>
              <w:right w:val="single" w:sz="4" w:space="0" w:color="auto"/>
            </w:tcBorders>
          </w:tcPr>
          <w:p w14:paraId="4C592EEA"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lastRenderedPageBreak/>
              <w:t>Funkcionalumo reikalavimai</w:t>
            </w:r>
          </w:p>
        </w:tc>
        <w:tc>
          <w:tcPr>
            <w:tcW w:w="7655" w:type="dxa"/>
            <w:tcBorders>
              <w:top w:val="single" w:sz="4" w:space="0" w:color="auto"/>
              <w:left w:val="single" w:sz="4" w:space="0" w:color="auto"/>
              <w:bottom w:val="single" w:sz="4" w:space="0" w:color="auto"/>
              <w:right w:val="single" w:sz="4" w:space="0" w:color="auto"/>
            </w:tcBorders>
          </w:tcPr>
          <w:p w14:paraId="1469941D"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Integruotų komunikacijų valdymo programinė įranga. </w:t>
            </w:r>
          </w:p>
          <w:p w14:paraId="3163CC7E"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Garso, vaizdo, </w:t>
            </w:r>
            <w:proofErr w:type="spellStart"/>
            <w:r w:rsidRPr="009D3B23">
              <w:rPr>
                <w:rFonts w:eastAsia="Calibri" w:cs="Arial"/>
                <w:sz w:val="20"/>
                <w:szCs w:val="20"/>
              </w:rPr>
              <w:t>www</w:t>
            </w:r>
            <w:proofErr w:type="spellEnd"/>
            <w:r w:rsidRPr="009D3B23">
              <w:rPr>
                <w:rFonts w:eastAsia="Calibri" w:cs="Arial"/>
                <w:sz w:val="20"/>
                <w:szCs w:val="20"/>
              </w:rPr>
              <w:t xml:space="preserve"> tinklo  konferencijos tarp kelių dalyvių. </w:t>
            </w:r>
          </w:p>
          <w:p w14:paraId="5CA8BAD7"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Žinučių pranešimo servisas ir naudotojų būsenos indikatoriai. </w:t>
            </w:r>
          </w:p>
          <w:p w14:paraId="5014A55E"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Grupiniai susirašinėjimai. </w:t>
            </w:r>
          </w:p>
          <w:p w14:paraId="4318EA21"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Integracija su telefonijos tinklais. </w:t>
            </w:r>
          </w:p>
          <w:p w14:paraId="2DDACBCE"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Turi būti užtikrintas Saugus prisijungimas iš vidinio/išorinio tinklo. </w:t>
            </w:r>
          </w:p>
          <w:p w14:paraId="3DC9732E"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Turi turėti galimybę skambinti/priimti skambučius tiek IP, tiek programiniame telefone.</w:t>
            </w:r>
          </w:p>
        </w:tc>
      </w:tr>
      <w:tr w:rsidR="001D3F1C" w:rsidRPr="009D3B23" w14:paraId="176603AB" w14:textId="77777777" w:rsidTr="006309AB">
        <w:tc>
          <w:tcPr>
            <w:tcW w:w="1809" w:type="dxa"/>
            <w:tcBorders>
              <w:top w:val="single" w:sz="4" w:space="0" w:color="auto"/>
              <w:left w:val="single" w:sz="4" w:space="0" w:color="auto"/>
              <w:bottom w:val="single" w:sz="4" w:space="0" w:color="auto"/>
              <w:right w:val="single" w:sz="4" w:space="0" w:color="auto"/>
            </w:tcBorders>
          </w:tcPr>
          <w:p w14:paraId="68F06B44"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Našumo ir aukšto patikimumo užtikrinamas</w:t>
            </w:r>
          </w:p>
        </w:tc>
        <w:tc>
          <w:tcPr>
            <w:tcW w:w="7655" w:type="dxa"/>
            <w:tcBorders>
              <w:top w:val="single" w:sz="4" w:space="0" w:color="auto"/>
              <w:left w:val="single" w:sz="4" w:space="0" w:color="auto"/>
              <w:bottom w:val="single" w:sz="4" w:space="0" w:color="auto"/>
              <w:right w:val="single" w:sz="4" w:space="0" w:color="auto"/>
            </w:tcBorders>
          </w:tcPr>
          <w:p w14:paraId="6A4FEDE3"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Turi būti gamintojo numatyta galimybė diegti programinės įrangos komponentus skirtinguose fiziniuose arba virtualiuose serveriuose, taip užtikrinant resursų apkrovimo paskirstymą ir sistemos pasiekiamumą, vieno iš serverių gedimo atveju.</w:t>
            </w:r>
          </w:p>
        </w:tc>
      </w:tr>
      <w:tr w:rsidR="001D3F1C" w:rsidRPr="009D3B23" w14:paraId="11D9B195" w14:textId="77777777" w:rsidTr="006309AB">
        <w:tc>
          <w:tcPr>
            <w:tcW w:w="1809" w:type="dxa"/>
            <w:tcBorders>
              <w:top w:val="single" w:sz="4" w:space="0" w:color="auto"/>
              <w:left w:val="single" w:sz="4" w:space="0" w:color="auto"/>
              <w:bottom w:val="single" w:sz="4" w:space="0" w:color="auto"/>
              <w:right w:val="single" w:sz="4" w:space="0" w:color="auto"/>
            </w:tcBorders>
          </w:tcPr>
          <w:p w14:paraId="3FA787AB" w14:textId="77777777" w:rsidR="001D3F1C" w:rsidRPr="009D3B23" w:rsidRDefault="001D3F1C" w:rsidP="006309AB">
            <w:pPr>
              <w:ind w:right="-108" w:firstLine="0"/>
              <w:jc w:val="both"/>
              <w:rPr>
                <w:rFonts w:eastAsia="Calibri" w:cs="Arial"/>
                <w:sz w:val="20"/>
                <w:szCs w:val="20"/>
              </w:rPr>
            </w:pPr>
            <w:r w:rsidRPr="009D3B23">
              <w:rPr>
                <w:rFonts w:eastAsia="Calibri" w:cs="Arial"/>
                <w:sz w:val="20"/>
                <w:szCs w:val="20"/>
              </w:rPr>
              <w:t>Operacinė sistema</w:t>
            </w:r>
          </w:p>
        </w:tc>
        <w:tc>
          <w:tcPr>
            <w:tcW w:w="7655" w:type="dxa"/>
            <w:tcBorders>
              <w:top w:val="single" w:sz="4" w:space="0" w:color="auto"/>
              <w:left w:val="single" w:sz="4" w:space="0" w:color="auto"/>
              <w:bottom w:val="single" w:sz="4" w:space="0" w:color="auto"/>
              <w:right w:val="single" w:sz="4" w:space="0" w:color="auto"/>
            </w:tcBorders>
          </w:tcPr>
          <w:p w14:paraId="190C8F14"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Windows Server 2008/2008R2/2012/2012R2 ir naujesnė</w:t>
            </w:r>
          </w:p>
        </w:tc>
      </w:tr>
      <w:tr w:rsidR="001D3F1C" w:rsidRPr="009D3B23" w14:paraId="459D6859" w14:textId="77777777" w:rsidTr="006309AB">
        <w:tc>
          <w:tcPr>
            <w:tcW w:w="1809" w:type="dxa"/>
            <w:tcBorders>
              <w:top w:val="single" w:sz="4" w:space="0" w:color="auto"/>
              <w:left w:val="single" w:sz="4" w:space="0" w:color="auto"/>
              <w:bottom w:val="single" w:sz="4" w:space="0" w:color="auto"/>
              <w:right w:val="single" w:sz="4" w:space="0" w:color="auto"/>
            </w:tcBorders>
          </w:tcPr>
          <w:p w14:paraId="677E6742" w14:textId="77777777" w:rsidR="001D3F1C" w:rsidRPr="009D3B23" w:rsidRDefault="001D3F1C" w:rsidP="006309AB">
            <w:pPr>
              <w:ind w:firstLine="0"/>
              <w:jc w:val="both"/>
              <w:rPr>
                <w:rFonts w:eastAsia="Batang" w:cs="Arial"/>
                <w:sz w:val="20"/>
                <w:szCs w:val="20"/>
                <w:lang w:eastAsia="ko-KR"/>
              </w:rPr>
            </w:pPr>
            <w:r w:rsidRPr="009D3B23">
              <w:rPr>
                <w:rFonts w:eastAsia="Batang" w:cs="Arial"/>
                <w:sz w:val="20"/>
                <w:szCs w:val="20"/>
                <w:lang w:eastAsia="ko-KR"/>
              </w:rPr>
              <w:t>Suderinamumas</w:t>
            </w:r>
          </w:p>
        </w:tc>
        <w:tc>
          <w:tcPr>
            <w:tcW w:w="7655" w:type="dxa"/>
            <w:tcBorders>
              <w:top w:val="single" w:sz="4" w:space="0" w:color="auto"/>
              <w:left w:val="single" w:sz="4" w:space="0" w:color="auto"/>
              <w:bottom w:val="single" w:sz="4" w:space="0" w:color="auto"/>
              <w:right w:val="single" w:sz="4" w:space="0" w:color="auto"/>
            </w:tcBorders>
          </w:tcPr>
          <w:p w14:paraId="774C4FC6"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Turi būti pilnai suderinamas su siūloma elektroninio pašto sistema bei elektroninio pašto </w:t>
            </w:r>
            <w:proofErr w:type="spellStart"/>
            <w:r w:rsidRPr="009D3B23">
              <w:rPr>
                <w:rFonts w:eastAsia="Calibri" w:cs="Arial"/>
                <w:sz w:val="20"/>
                <w:szCs w:val="20"/>
              </w:rPr>
              <w:t>klientine</w:t>
            </w:r>
            <w:proofErr w:type="spellEnd"/>
            <w:r w:rsidRPr="009D3B23">
              <w:rPr>
                <w:rFonts w:eastAsia="Calibri" w:cs="Arial"/>
                <w:sz w:val="20"/>
                <w:szCs w:val="20"/>
              </w:rPr>
              <w:t xml:space="preserve"> programa ir komunikacijos </w:t>
            </w:r>
            <w:proofErr w:type="spellStart"/>
            <w:r w:rsidRPr="009D3B23">
              <w:rPr>
                <w:rFonts w:eastAsia="Calibri" w:cs="Arial"/>
                <w:sz w:val="20"/>
                <w:szCs w:val="20"/>
              </w:rPr>
              <w:t>klientine</w:t>
            </w:r>
            <w:proofErr w:type="spellEnd"/>
            <w:r w:rsidRPr="009D3B23">
              <w:rPr>
                <w:rFonts w:eastAsia="Calibri" w:cs="Arial"/>
                <w:sz w:val="20"/>
                <w:szCs w:val="20"/>
              </w:rPr>
              <w:t xml:space="preserve"> programa. </w:t>
            </w:r>
          </w:p>
        </w:tc>
      </w:tr>
      <w:tr w:rsidR="001D3F1C" w:rsidRPr="009D3B23" w14:paraId="17D003FD" w14:textId="77777777" w:rsidTr="006309AB">
        <w:tc>
          <w:tcPr>
            <w:tcW w:w="1809" w:type="dxa"/>
            <w:tcBorders>
              <w:top w:val="single" w:sz="4" w:space="0" w:color="auto"/>
              <w:left w:val="single" w:sz="4" w:space="0" w:color="auto"/>
              <w:bottom w:val="single" w:sz="4" w:space="0" w:color="auto"/>
              <w:right w:val="single" w:sz="4" w:space="0" w:color="auto"/>
            </w:tcBorders>
          </w:tcPr>
          <w:p w14:paraId="42B8FD44"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z w:val="20"/>
                <w:szCs w:val="20"/>
              </w:rPr>
              <w:t>Licencijavimo tipas</w:t>
            </w:r>
          </w:p>
        </w:tc>
        <w:tc>
          <w:tcPr>
            <w:tcW w:w="7655" w:type="dxa"/>
            <w:tcBorders>
              <w:top w:val="single" w:sz="4" w:space="0" w:color="auto"/>
              <w:left w:val="single" w:sz="4" w:space="0" w:color="auto"/>
              <w:bottom w:val="single" w:sz="4" w:space="0" w:color="auto"/>
              <w:right w:val="single" w:sz="4" w:space="0" w:color="auto"/>
            </w:tcBorders>
          </w:tcPr>
          <w:p w14:paraId="4DD8F8DD"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z w:val="20"/>
                <w:szCs w:val="20"/>
              </w:rPr>
              <w:t>Licencija skirta virtualiam ir/ar fiziniam serveriui. Turi turėti naujumo garantiją, suteikiančią teisę naudotis licencijos galiojimo termino metu išleistomis naujomis programų versijomis, pasirinktinomis senesnėmis programų versijomis.</w:t>
            </w:r>
          </w:p>
        </w:tc>
      </w:tr>
    </w:tbl>
    <w:p w14:paraId="2235C240" w14:textId="77777777" w:rsidR="001D3F1C" w:rsidRPr="009D3B23" w:rsidRDefault="001D3F1C" w:rsidP="001D3F1C">
      <w:pPr>
        <w:jc w:val="both"/>
        <w:rPr>
          <w:rFonts w:eastAsia="Calibri" w:cs="Arial"/>
          <w:b/>
          <w:sz w:val="20"/>
          <w:szCs w:val="20"/>
        </w:rPr>
      </w:pPr>
    </w:p>
    <w:p w14:paraId="0369D3B7" w14:textId="56C1E93C" w:rsidR="001D3F1C" w:rsidRPr="009D3B23" w:rsidRDefault="001D3F1C" w:rsidP="001D3F1C">
      <w:pPr>
        <w:ind w:left="1080" w:firstLine="0"/>
        <w:jc w:val="both"/>
        <w:rPr>
          <w:rFonts w:eastAsia="Calibri" w:cs="Arial"/>
          <w:b/>
          <w:sz w:val="20"/>
          <w:szCs w:val="20"/>
        </w:rPr>
      </w:pPr>
      <w:r w:rsidRPr="009D3B23">
        <w:rPr>
          <w:rFonts w:eastAsia="Calibri" w:cs="Arial"/>
          <w:b/>
          <w:sz w:val="20"/>
          <w:szCs w:val="20"/>
        </w:rPr>
        <w:t xml:space="preserve">Lentelė Nr.12. Microsoft Windows </w:t>
      </w:r>
      <w:proofErr w:type="spellStart"/>
      <w:r w:rsidRPr="009D3B23">
        <w:rPr>
          <w:rFonts w:eastAsia="Calibri" w:cs="Arial"/>
          <w:b/>
          <w:sz w:val="20"/>
          <w:szCs w:val="20"/>
        </w:rPr>
        <w:t>Remote</w:t>
      </w:r>
      <w:proofErr w:type="spellEnd"/>
      <w:r w:rsidRPr="009D3B23">
        <w:rPr>
          <w:rFonts w:eastAsia="Calibri" w:cs="Arial"/>
          <w:b/>
          <w:sz w:val="20"/>
          <w:szCs w:val="20"/>
        </w:rPr>
        <w:t xml:space="preserve"> </w:t>
      </w:r>
      <w:proofErr w:type="spellStart"/>
      <w:r w:rsidRPr="009D3B23">
        <w:rPr>
          <w:rFonts w:eastAsia="Calibri" w:cs="Arial"/>
          <w:b/>
          <w:sz w:val="20"/>
          <w:szCs w:val="20"/>
        </w:rPr>
        <w:t>Desktop</w:t>
      </w:r>
      <w:proofErr w:type="spellEnd"/>
      <w:r w:rsidRPr="009D3B23">
        <w:rPr>
          <w:rFonts w:eastAsia="Calibri" w:cs="Arial"/>
          <w:b/>
          <w:sz w:val="20"/>
          <w:szCs w:val="20"/>
        </w:rPr>
        <w:t xml:space="preserve"> </w:t>
      </w:r>
      <w:proofErr w:type="spellStart"/>
      <w:r w:rsidRPr="009D3B23">
        <w:rPr>
          <w:rFonts w:eastAsia="Calibri" w:cs="Arial"/>
          <w:b/>
          <w:sz w:val="20"/>
          <w:szCs w:val="20"/>
        </w:rPr>
        <w:t>Services</w:t>
      </w:r>
      <w:proofErr w:type="spellEnd"/>
      <w:r w:rsidRPr="009D3B23">
        <w:rPr>
          <w:rFonts w:eastAsia="Calibri" w:cs="Arial"/>
          <w:b/>
          <w:sz w:val="20"/>
          <w:szCs w:val="20"/>
        </w:rPr>
        <w:t xml:space="preserve"> CAL naudotojo (naujausia gamintojo paskelbta versija) </w:t>
      </w:r>
      <w:r w:rsidR="003C67BE" w:rsidRPr="009D3B23">
        <w:rPr>
          <w:rFonts w:eastAsia="Calibri" w:cs="Arial"/>
          <w:b/>
          <w:sz w:val="20"/>
          <w:szCs w:val="20"/>
        </w:rPr>
        <w:t xml:space="preserve">licencija </w:t>
      </w:r>
      <w:r w:rsidRPr="009D3B23">
        <w:rPr>
          <w:rFonts w:eastAsia="Calibri" w:cs="Arial"/>
          <w:b/>
          <w:sz w:val="20"/>
          <w:szCs w:val="20"/>
        </w:rPr>
        <w:t>arba lygiavertės programinės įrangos licencija: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7655"/>
      </w:tblGrid>
      <w:tr w:rsidR="001D3F1C" w:rsidRPr="009D3B23" w14:paraId="79DC0BC8" w14:textId="77777777" w:rsidTr="006309AB">
        <w:tc>
          <w:tcPr>
            <w:tcW w:w="1809" w:type="dxa"/>
            <w:tcBorders>
              <w:top w:val="single" w:sz="4" w:space="0" w:color="auto"/>
              <w:left w:val="single" w:sz="4" w:space="0" w:color="auto"/>
              <w:bottom w:val="single" w:sz="4" w:space="0" w:color="auto"/>
              <w:right w:val="single" w:sz="4" w:space="0" w:color="auto"/>
            </w:tcBorders>
          </w:tcPr>
          <w:p w14:paraId="0DEBCB61" w14:textId="77777777" w:rsidR="001D3F1C" w:rsidRPr="009D3B23" w:rsidRDefault="001D3F1C" w:rsidP="006309AB">
            <w:pPr>
              <w:ind w:right="57" w:firstLine="0"/>
              <w:rPr>
                <w:rFonts w:eastAsia="Calibri" w:cs="Arial"/>
                <w:snapToGrid w:val="0"/>
                <w:sz w:val="20"/>
                <w:szCs w:val="20"/>
              </w:rPr>
            </w:pPr>
            <w:r w:rsidRPr="009D3B23">
              <w:rPr>
                <w:rFonts w:eastAsia="Calibri" w:cs="Arial"/>
                <w:snapToGrid w:val="0"/>
                <w:sz w:val="20"/>
                <w:szCs w:val="20"/>
              </w:rPr>
              <w:t>Rodiklis</w:t>
            </w:r>
          </w:p>
        </w:tc>
        <w:tc>
          <w:tcPr>
            <w:tcW w:w="7655" w:type="dxa"/>
            <w:tcBorders>
              <w:top w:val="single" w:sz="4" w:space="0" w:color="auto"/>
              <w:left w:val="single" w:sz="4" w:space="0" w:color="auto"/>
              <w:bottom w:val="single" w:sz="4" w:space="0" w:color="auto"/>
              <w:right w:val="single" w:sz="4" w:space="0" w:color="auto"/>
            </w:tcBorders>
          </w:tcPr>
          <w:p w14:paraId="29E60F0C" w14:textId="77777777" w:rsidR="001D3F1C" w:rsidRPr="009D3B23" w:rsidRDefault="001D3F1C" w:rsidP="006309AB">
            <w:pPr>
              <w:ind w:right="57" w:firstLine="0"/>
              <w:rPr>
                <w:rFonts w:eastAsia="Calibri" w:cs="Arial"/>
                <w:snapToGrid w:val="0"/>
                <w:sz w:val="20"/>
                <w:szCs w:val="20"/>
              </w:rPr>
            </w:pPr>
            <w:r w:rsidRPr="009D3B23">
              <w:rPr>
                <w:rFonts w:eastAsia="Calibri" w:cs="Arial"/>
                <w:snapToGrid w:val="0"/>
                <w:sz w:val="20"/>
                <w:szCs w:val="20"/>
              </w:rPr>
              <w:t>Reikalaujama reikšmė</w:t>
            </w:r>
          </w:p>
        </w:tc>
      </w:tr>
      <w:tr w:rsidR="001D3F1C" w:rsidRPr="009D3B23" w14:paraId="6C5D9E67" w14:textId="77777777" w:rsidTr="006309AB">
        <w:tc>
          <w:tcPr>
            <w:tcW w:w="1809" w:type="dxa"/>
            <w:tcBorders>
              <w:top w:val="single" w:sz="4" w:space="0" w:color="auto"/>
              <w:left w:val="single" w:sz="4" w:space="0" w:color="auto"/>
              <w:bottom w:val="single" w:sz="4" w:space="0" w:color="auto"/>
              <w:right w:val="single" w:sz="4" w:space="0" w:color="auto"/>
            </w:tcBorders>
          </w:tcPr>
          <w:p w14:paraId="55B55542"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Funkcionalumo reikalavimai</w:t>
            </w:r>
          </w:p>
        </w:tc>
        <w:tc>
          <w:tcPr>
            <w:tcW w:w="7655" w:type="dxa"/>
            <w:tcBorders>
              <w:top w:val="single" w:sz="4" w:space="0" w:color="auto"/>
              <w:left w:val="single" w:sz="4" w:space="0" w:color="auto"/>
              <w:bottom w:val="single" w:sz="4" w:space="0" w:color="auto"/>
              <w:right w:val="single" w:sz="4" w:space="0" w:color="auto"/>
            </w:tcBorders>
          </w:tcPr>
          <w:p w14:paraId="2894B7D8"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Nuotolinio prisijungimo prie Windows </w:t>
            </w:r>
            <w:proofErr w:type="spellStart"/>
            <w:r w:rsidRPr="009D3B23">
              <w:rPr>
                <w:rFonts w:eastAsia="Calibri" w:cs="Arial"/>
                <w:sz w:val="20"/>
                <w:szCs w:val="20"/>
              </w:rPr>
              <w:t>Remote</w:t>
            </w:r>
            <w:proofErr w:type="spellEnd"/>
            <w:r w:rsidRPr="009D3B23">
              <w:rPr>
                <w:rFonts w:eastAsia="Calibri" w:cs="Arial"/>
                <w:sz w:val="20"/>
                <w:szCs w:val="20"/>
              </w:rPr>
              <w:t xml:space="preserve"> </w:t>
            </w:r>
            <w:proofErr w:type="spellStart"/>
            <w:r w:rsidRPr="009D3B23">
              <w:rPr>
                <w:rFonts w:eastAsia="Calibri" w:cs="Arial"/>
                <w:sz w:val="20"/>
                <w:szCs w:val="20"/>
              </w:rPr>
              <w:t>Desktop</w:t>
            </w:r>
            <w:proofErr w:type="spellEnd"/>
            <w:r w:rsidRPr="009D3B23">
              <w:rPr>
                <w:rFonts w:eastAsia="Calibri" w:cs="Arial"/>
                <w:sz w:val="20"/>
                <w:szCs w:val="20"/>
              </w:rPr>
              <w:t xml:space="preserve"> </w:t>
            </w:r>
            <w:proofErr w:type="spellStart"/>
            <w:r w:rsidRPr="009D3B23">
              <w:rPr>
                <w:rFonts w:eastAsia="Calibri" w:cs="Arial"/>
                <w:sz w:val="20"/>
                <w:szCs w:val="20"/>
              </w:rPr>
              <w:t>Services</w:t>
            </w:r>
            <w:proofErr w:type="spellEnd"/>
            <w:r w:rsidRPr="009D3B23">
              <w:rPr>
                <w:rFonts w:eastAsia="Calibri" w:cs="Arial"/>
                <w:sz w:val="20"/>
                <w:szCs w:val="20"/>
              </w:rPr>
              <w:t xml:space="preserve"> serverio </w:t>
            </w:r>
            <w:proofErr w:type="spellStart"/>
            <w:r w:rsidRPr="009D3B23">
              <w:rPr>
                <w:rFonts w:eastAsia="Calibri" w:cs="Arial"/>
                <w:sz w:val="20"/>
                <w:szCs w:val="20"/>
              </w:rPr>
              <w:t>klientinė</w:t>
            </w:r>
            <w:proofErr w:type="spellEnd"/>
            <w:r w:rsidRPr="009D3B23">
              <w:rPr>
                <w:rFonts w:eastAsia="Calibri" w:cs="Arial"/>
                <w:sz w:val="20"/>
                <w:szCs w:val="20"/>
              </w:rPr>
              <w:t xml:space="preserve"> licencija</w:t>
            </w:r>
          </w:p>
        </w:tc>
      </w:tr>
      <w:tr w:rsidR="001D3F1C" w:rsidRPr="009D3B23" w14:paraId="0E0BEB72" w14:textId="77777777" w:rsidTr="006309AB">
        <w:tc>
          <w:tcPr>
            <w:tcW w:w="1809" w:type="dxa"/>
            <w:tcBorders>
              <w:top w:val="single" w:sz="4" w:space="0" w:color="auto"/>
              <w:left w:val="single" w:sz="4" w:space="0" w:color="auto"/>
              <w:bottom w:val="single" w:sz="4" w:space="0" w:color="auto"/>
              <w:right w:val="single" w:sz="4" w:space="0" w:color="auto"/>
            </w:tcBorders>
          </w:tcPr>
          <w:p w14:paraId="5E92B374"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Operacinė sistema</w:t>
            </w:r>
          </w:p>
        </w:tc>
        <w:tc>
          <w:tcPr>
            <w:tcW w:w="7655" w:type="dxa"/>
            <w:tcBorders>
              <w:top w:val="single" w:sz="4" w:space="0" w:color="auto"/>
              <w:left w:val="single" w:sz="4" w:space="0" w:color="auto"/>
              <w:bottom w:val="single" w:sz="4" w:space="0" w:color="auto"/>
              <w:right w:val="single" w:sz="4" w:space="0" w:color="auto"/>
            </w:tcBorders>
          </w:tcPr>
          <w:p w14:paraId="3CFB417B"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Windows Server 2008/2008R2/2012/2012R2 ir naujesnė</w:t>
            </w:r>
          </w:p>
        </w:tc>
      </w:tr>
      <w:tr w:rsidR="001D3F1C" w:rsidRPr="009D3B23" w14:paraId="61B8273C" w14:textId="77777777" w:rsidTr="006309AB">
        <w:tc>
          <w:tcPr>
            <w:tcW w:w="1809" w:type="dxa"/>
            <w:tcBorders>
              <w:top w:val="single" w:sz="4" w:space="0" w:color="auto"/>
              <w:left w:val="single" w:sz="4" w:space="0" w:color="auto"/>
              <w:bottom w:val="single" w:sz="4" w:space="0" w:color="auto"/>
              <w:right w:val="single" w:sz="4" w:space="0" w:color="auto"/>
            </w:tcBorders>
          </w:tcPr>
          <w:p w14:paraId="7A542D22"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Palaikomi protokolai</w:t>
            </w:r>
          </w:p>
        </w:tc>
        <w:tc>
          <w:tcPr>
            <w:tcW w:w="7655" w:type="dxa"/>
            <w:tcBorders>
              <w:top w:val="single" w:sz="4" w:space="0" w:color="auto"/>
              <w:left w:val="single" w:sz="4" w:space="0" w:color="auto"/>
              <w:bottom w:val="single" w:sz="4" w:space="0" w:color="auto"/>
              <w:right w:val="single" w:sz="4" w:space="0" w:color="auto"/>
            </w:tcBorders>
          </w:tcPr>
          <w:p w14:paraId="0A545E73"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RDP</w:t>
            </w:r>
          </w:p>
        </w:tc>
      </w:tr>
      <w:tr w:rsidR="001D3F1C" w:rsidRPr="009D3B23" w14:paraId="377E9E9C" w14:textId="77777777" w:rsidTr="006309AB">
        <w:tblPrEx>
          <w:tblLook w:val="04A0" w:firstRow="1" w:lastRow="0" w:firstColumn="1" w:lastColumn="0" w:noHBand="0" w:noVBand="1"/>
        </w:tblPrEx>
        <w:tc>
          <w:tcPr>
            <w:tcW w:w="1809" w:type="dxa"/>
            <w:shd w:val="clear" w:color="auto" w:fill="auto"/>
          </w:tcPr>
          <w:p w14:paraId="70C6113F"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Licencijavimo tipas</w:t>
            </w:r>
          </w:p>
        </w:tc>
        <w:tc>
          <w:tcPr>
            <w:tcW w:w="7655" w:type="dxa"/>
            <w:tcBorders>
              <w:right w:val="single" w:sz="4" w:space="0" w:color="auto"/>
            </w:tcBorders>
            <w:shd w:val="clear" w:color="auto" w:fill="auto"/>
          </w:tcPr>
          <w:p w14:paraId="79907FAA"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Licencijuojamas naudotojas (angl. </w:t>
            </w:r>
            <w:proofErr w:type="spellStart"/>
            <w:r w:rsidRPr="009D3B23">
              <w:rPr>
                <w:rFonts w:eastAsia="Calibri" w:cs="Arial"/>
                <w:sz w:val="20"/>
                <w:szCs w:val="20"/>
              </w:rPr>
              <w:t>User</w:t>
            </w:r>
            <w:proofErr w:type="spellEnd"/>
            <w:r w:rsidRPr="009D3B23">
              <w:rPr>
                <w:rFonts w:eastAsia="Calibri" w:cs="Arial"/>
                <w:sz w:val="20"/>
                <w:szCs w:val="20"/>
              </w:rPr>
              <w:t>) Turi turėti naujumo garantiją, suteikiančią teisę naudotis licencijos galiojimo termino metu išleistomis naujomis programų versijomis, pasirinktinomis senesnėmis programų versijomis.</w:t>
            </w:r>
          </w:p>
        </w:tc>
      </w:tr>
      <w:tr w:rsidR="001D3F1C" w:rsidRPr="009D3B23" w14:paraId="73DDCAC1" w14:textId="77777777" w:rsidTr="006309AB">
        <w:tc>
          <w:tcPr>
            <w:tcW w:w="1809" w:type="dxa"/>
            <w:tcBorders>
              <w:top w:val="single" w:sz="4" w:space="0" w:color="auto"/>
              <w:left w:val="single" w:sz="4" w:space="0" w:color="auto"/>
              <w:bottom w:val="single" w:sz="4" w:space="0" w:color="auto"/>
              <w:right w:val="single" w:sz="4" w:space="0" w:color="auto"/>
            </w:tcBorders>
          </w:tcPr>
          <w:p w14:paraId="0F979846"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Naudotojo sąsaja</w:t>
            </w:r>
          </w:p>
        </w:tc>
        <w:tc>
          <w:tcPr>
            <w:tcW w:w="7655" w:type="dxa"/>
            <w:tcBorders>
              <w:top w:val="single" w:sz="4" w:space="0" w:color="auto"/>
              <w:left w:val="single" w:sz="4" w:space="0" w:color="auto"/>
              <w:bottom w:val="single" w:sz="4" w:space="0" w:color="auto"/>
              <w:right w:val="single" w:sz="4" w:space="0" w:color="auto"/>
            </w:tcBorders>
          </w:tcPr>
          <w:p w14:paraId="45B9617D"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Programinė įranga turi palaikyti ir užtikrinti daugiakalbę naudotojo sąsają, atsižvelgiant į gamintojo galimybes (anglų kalba privaloma).</w:t>
            </w:r>
          </w:p>
        </w:tc>
      </w:tr>
    </w:tbl>
    <w:p w14:paraId="1EB83FDB" w14:textId="77777777" w:rsidR="001D3F1C" w:rsidRPr="009D3B23" w:rsidRDefault="001D3F1C" w:rsidP="001D3F1C">
      <w:pPr>
        <w:ind w:left="1080" w:firstLine="0"/>
        <w:jc w:val="both"/>
        <w:rPr>
          <w:rFonts w:eastAsia="Calibri" w:cs="Arial"/>
          <w:b/>
          <w:sz w:val="20"/>
          <w:szCs w:val="20"/>
        </w:rPr>
      </w:pPr>
    </w:p>
    <w:p w14:paraId="1D768436" w14:textId="681D79E6" w:rsidR="001D3F1C" w:rsidRPr="009D3B23" w:rsidRDefault="001D3F1C" w:rsidP="001D3F1C">
      <w:pPr>
        <w:ind w:left="1080" w:firstLine="0"/>
        <w:jc w:val="both"/>
        <w:rPr>
          <w:rFonts w:eastAsia="Calibri" w:cs="Arial"/>
          <w:b/>
          <w:sz w:val="20"/>
          <w:szCs w:val="20"/>
        </w:rPr>
      </w:pPr>
      <w:r w:rsidRPr="009D3B23">
        <w:rPr>
          <w:rFonts w:eastAsia="Calibri" w:cs="Arial"/>
          <w:b/>
          <w:sz w:val="20"/>
          <w:szCs w:val="20"/>
        </w:rPr>
        <w:t xml:space="preserve">Lentelė Nr.13. </w:t>
      </w:r>
      <w:r w:rsidRPr="009D3B23">
        <w:rPr>
          <w:rFonts w:eastAsia="Calibri" w:cs="Arial"/>
          <w:b/>
          <w:color w:val="000000"/>
          <w:sz w:val="20"/>
          <w:szCs w:val="20"/>
        </w:rPr>
        <w:t xml:space="preserve">Microsoft SQL Server </w:t>
      </w:r>
      <w:proofErr w:type="spellStart"/>
      <w:r w:rsidRPr="009D3B23">
        <w:rPr>
          <w:rFonts w:eastAsia="Calibri" w:cs="Arial"/>
          <w:b/>
          <w:color w:val="000000"/>
          <w:sz w:val="20"/>
          <w:szCs w:val="20"/>
        </w:rPr>
        <w:t>Enterprise</w:t>
      </w:r>
      <w:proofErr w:type="spellEnd"/>
      <w:r w:rsidRPr="009D3B23">
        <w:rPr>
          <w:rFonts w:eastAsia="Calibri" w:cs="Arial"/>
          <w:b/>
          <w:color w:val="000000"/>
          <w:sz w:val="20"/>
          <w:szCs w:val="20"/>
        </w:rPr>
        <w:t xml:space="preserve"> </w:t>
      </w:r>
      <w:proofErr w:type="spellStart"/>
      <w:r w:rsidRPr="009D3B23">
        <w:rPr>
          <w:rFonts w:eastAsia="Calibri" w:cs="Arial"/>
          <w:b/>
          <w:color w:val="000000"/>
          <w:sz w:val="20"/>
          <w:szCs w:val="20"/>
        </w:rPr>
        <w:t>Core</w:t>
      </w:r>
      <w:proofErr w:type="spellEnd"/>
      <w:r w:rsidRPr="009D3B23">
        <w:rPr>
          <w:rFonts w:eastAsia="Calibri" w:cs="Arial"/>
          <w:b/>
          <w:color w:val="000000"/>
          <w:sz w:val="20"/>
          <w:szCs w:val="20"/>
        </w:rPr>
        <w:t xml:space="preserve"> 2 </w:t>
      </w:r>
      <w:proofErr w:type="spellStart"/>
      <w:r w:rsidRPr="009D3B23">
        <w:rPr>
          <w:rFonts w:eastAsia="Calibri" w:cs="Arial"/>
          <w:b/>
          <w:color w:val="000000"/>
          <w:sz w:val="20"/>
          <w:szCs w:val="20"/>
        </w:rPr>
        <w:t>License</w:t>
      </w:r>
      <w:proofErr w:type="spellEnd"/>
      <w:r w:rsidRPr="009D3B23">
        <w:rPr>
          <w:rFonts w:eastAsia="Calibri" w:cs="Arial"/>
          <w:b/>
          <w:color w:val="000000"/>
          <w:sz w:val="20"/>
          <w:szCs w:val="20"/>
        </w:rPr>
        <w:t xml:space="preserve"> </w:t>
      </w:r>
      <w:proofErr w:type="spellStart"/>
      <w:r w:rsidRPr="009D3B23">
        <w:rPr>
          <w:rFonts w:eastAsia="Calibri" w:cs="Arial"/>
          <w:b/>
          <w:color w:val="000000"/>
          <w:sz w:val="20"/>
          <w:szCs w:val="20"/>
        </w:rPr>
        <w:t>Core</w:t>
      </w:r>
      <w:proofErr w:type="spellEnd"/>
      <w:r w:rsidRPr="009D3B23">
        <w:rPr>
          <w:rFonts w:eastAsia="Calibri" w:cs="Arial"/>
          <w:b/>
          <w:color w:val="000000"/>
          <w:sz w:val="20"/>
          <w:szCs w:val="20"/>
        </w:rPr>
        <w:t xml:space="preserve"> </w:t>
      </w:r>
      <w:r w:rsidRPr="009D3B23">
        <w:rPr>
          <w:rFonts w:eastAsia="Calibri" w:cs="Arial"/>
          <w:b/>
          <w:sz w:val="20"/>
          <w:szCs w:val="20"/>
        </w:rPr>
        <w:t xml:space="preserve">(naujausia gamintojo paskelbta versija) </w:t>
      </w:r>
      <w:r w:rsidR="003C67BE" w:rsidRPr="009D3B23">
        <w:rPr>
          <w:rFonts w:eastAsia="Calibri" w:cs="Arial"/>
          <w:b/>
          <w:color w:val="000000"/>
          <w:sz w:val="20"/>
          <w:szCs w:val="20"/>
        </w:rPr>
        <w:t>licencija</w:t>
      </w:r>
      <w:r w:rsidR="003C67BE" w:rsidRPr="009D3B23">
        <w:rPr>
          <w:rFonts w:eastAsia="Calibri" w:cs="Arial"/>
          <w:b/>
          <w:sz w:val="20"/>
          <w:szCs w:val="20"/>
        </w:rPr>
        <w:t xml:space="preserve"> </w:t>
      </w:r>
      <w:r w:rsidRPr="009D3B23">
        <w:rPr>
          <w:rFonts w:eastAsia="Calibri" w:cs="Arial"/>
          <w:b/>
          <w:sz w:val="20"/>
          <w:szCs w:val="20"/>
        </w:rPr>
        <w:t>arba lygiavertės programinės įrangos licencija: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7655"/>
      </w:tblGrid>
      <w:tr w:rsidR="001D3F1C" w:rsidRPr="009D3B23" w14:paraId="6E451803" w14:textId="77777777" w:rsidTr="006309AB">
        <w:tc>
          <w:tcPr>
            <w:tcW w:w="1809" w:type="dxa"/>
            <w:tcBorders>
              <w:top w:val="single" w:sz="4" w:space="0" w:color="auto"/>
              <w:left w:val="single" w:sz="4" w:space="0" w:color="auto"/>
              <w:bottom w:val="single" w:sz="4" w:space="0" w:color="auto"/>
              <w:right w:val="single" w:sz="4" w:space="0" w:color="auto"/>
            </w:tcBorders>
          </w:tcPr>
          <w:p w14:paraId="66BAC250" w14:textId="77777777" w:rsidR="001D3F1C" w:rsidRPr="009D3B23" w:rsidRDefault="001D3F1C" w:rsidP="006309AB">
            <w:pPr>
              <w:ind w:right="57" w:firstLine="0"/>
              <w:rPr>
                <w:rFonts w:eastAsia="Calibri" w:cs="Arial"/>
                <w:snapToGrid w:val="0"/>
                <w:sz w:val="20"/>
                <w:szCs w:val="20"/>
              </w:rPr>
            </w:pPr>
            <w:r w:rsidRPr="009D3B23">
              <w:rPr>
                <w:rFonts w:eastAsia="Calibri" w:cs="Arial"/>
                <w:snapToGrid w:val="0"/>
                <w:sz w:val="20"/>
                <w:szCs w:val="20"/>
              </w:rPr>
              <w:t>Rodiklis</w:t>
            </w:r>
          </w:p>
        </w:tc>
        <w:tc>
          <w:tcPr>
            <w:tcW w:w="7655" w:type="dxa"/>
            <w:tcBorders>
              <w:top w:val="single" w:sz="4" w:space="0" w:color="auto"/>
              <w:left w:val="single" w:sz="4" w:space="0" w:color="auto"/>
              <w:bottom w:val="single" w:sz="4" w:space="0" w:color="auto"/>
              <w:right w:val="single" w:sz="4" w:space="0" w:color="auto"/>
            </w:tcBorders>
          </w:tcPr>
          <w:p w14:paraId="25BD67D5" w14:textId="77777777" w:rsidR="001D3F1C" w:rsidRPr="009D3B23" w:rsidRDefault="001D3F1C" w:rsidP="006309AB">
            <w:pPr>
              <w:ind w:right="57" w:firstLine="0"/>
              <w:rPr>
                <w:rFonts w:eastAsia="Calibri" w:cs="Arial"/>
                <w:snapToGrid w:val="0"/>
                <w:sz w:val="20"/>
                <w:szCs w:val="20"/>
              </w:rPr>
            </w:pPr>
            <w:r w:rsidRPr="009D3B23">
              <w:rPr>
                <w:rFonts w:eastAsia="Calibri" w:cs="Arial"/>
                <w:snapToGrid w:val="0"/>
                <w:sz w:val="20"/>
                <w:szCs w:val="20"/>
              </w:rPr>
              <w:t>Reikalaujama reikšmė</w:t>
            </w:r>
          </w:p>
        </w:tc>
      </w:tr>
      <w:tr w:rsidR="001D3F1C" w:rsidRPr="009D3B23" w14:paraId="466C3481" w14:textId="77777777" w:rsidTr="006309AB">
        <w:tc>
          <w:tcPr>
            <w:tcW w:w="1809" w:type="dxa"/>
            <w:tcBorders>
              <w:top w:val="single" w:sz="4" w:space="0" w:color="auto"/>
              <w:left w:val="single" w:sz="4" w:space="0" w:color="auto"/>
              <w:bottom w:val="single" w:sz="4" w:space="0" w:color="auto"/>
              <w:right w:val="single" w:sz="4" w:space="0" w:color="auto"/>
            </w:tcBorders>
          </w:tcPr>
          <w:p w14:paraId="7110660E"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Funkcionalumo reikalavimai</w:t>
            </w:r>
          </w:p>
        </w:tc>
        <w:tc>
          <w:tcPr>
            <w:tcW w:w="7655" w:type="dxa"/>
            <w:tcBorders>
              <w:top w:val="single" w:sz="4" w:space="0" w:color="auto"/>
              <w:left w:val="single" w:sz="4" w:space="0" w:color="auto"/>
              <w:bottom w:val="single" w:sz="4" w:space="0" w:color="auto"/>
              <w:right w:val="single" w:sz="4" w:space="0" w:color="auto"/>
            </w:tcBorders>
          </w:tcPr>
          <w:p w14:paraId="1D281529"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Užklausų vykdymas per ODBC. </w:t>
            </w:r>
          </w:p>
          <w:p w14:paraId="25C089DB"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Galimybė naudoti duomenis iš kitų šaltinių.</w:t>
            </w:r>
          </w:p>
          <w:p w14:paraId="667566BB"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Automatinis sistemos adaptavimas prie besikeičiančių užklausų ir duomenų. </w:t>
            </w:r>
          </w:p>
          <w:p w14:paraId="40F2FB69"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Ataskaitų valdymo ir informavimo tarnybos. </w:t>
            </w:r>
          </w:p>
          <w:p w14:paraId="44A3BF10"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Aukšto prieinamumo duomenų bazių atspindys tarp skirtingų serverių. </w:t>
            </w:r>
          </w:p>
          <w:p w14:paraId="58E5B36F"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Duomenų gavybos (angl. „data </w:t>
            </w:r>
            <w:proofErr w:type="spellStart"/>
            <w:r w:rsidRPr="009D3B23">
              <w:rPr>
                <w:rFonts w:eastAsia="Calibri" w:cs="Arial"/>
                <w:sz w:val="20"/>
                <w:szCs w:val="20"/>
              </w:rPr>
              <w:t>mining</w:t>
            </w:r>
            <w:proofErr w:type="spellEnd"/>
            <w:r w:rsidRPr="009D3B23">
              <w:rPr>
                <w:rFonts w:eastAsia="Calibri" w:cs="Arial"/>
                <w:sz w:val="20"/>
                <w:szCs w:val="20"/>
              </w:rPr>
              <w:t xml:space="preserve">“) technologijų palaikymas. </w:t>
            </w:r>
          </w:p>
          <w:p w14:paraId="7F21955E" w14:textId="77777777" w:rsidR="001D3F1C" w:rsidRPr="009D3B23" w:rsidRDefault="001D3F1C" w:rsidP="006309AB">
            <w:pPr>
              <w:ind w:firstLine="0"/>
              <w:jc w:val="both"/>
              <w:rPr>
                <w:rFonts w:eastAsia="Calibri" w:cs="Arial"/>
                <w:sz w:val="20"/>
                <w:szCs w:val="20"/>
              </w:rPr>
            </w:pPr>
            <w:proofErr w:type="spellStart"/>
            <w:r w:rsidRPr="009D3B23">
              <w:rPr>
                <w:rFonts w:eastAsia="Calibri" w:cs="Arial"/>
                <w:sz w:val="20"/>
                <w:szCs w:val="20"/>
              </w:rPr>
              <w:t>Geo</w:t>
            </w:r>
            <w:proofErr w:type="spellEnd"/>
            <w:r w:rsidRPr="009D3B23">
              <w:rPr>
                <w:rFonts w:eastAsia="Calibri" w:cs="Arial"/>
                <w:sz w:val="20"/>
                <w:szCs w:val="20"/>
              </w:rPr>
              <w:t xml:space="preserve"> duomenų informacijos palaikymas (angl. </w:t>
            </w:r>
            <w:proofErr w:type="spellStart"/>
            <w:r w:rsidRPr="009D3B23">
              <w:rPr>
                <w:rFonts w:eastAsia="Calibri" w:cs="Arial"/>
                <w:sz w:val="20"/>
                <w:szCs w:val="20"/>
              </w:rPr>
              <w:t>Planar</w:t>
            </w:r>
            <w:proofErr w:type="spellEnd"/>
            <w:r w:rsidRPr="009D3B23">
              <w:rPr>
                <w:rFonts w:eastAsia="Calibri" w:cs="Arial"/>
                <w:sz w:val="20"/>
                <w:szCs w:val="20"/>
              </w:rPr>
              <w:t xml:space="preserve"> arba </w:t>
            </w:r>
            <w:proofErr w:type="spellStart"/>
            <w:r w:rsidRPr="009D3B23">
              <w:rPr>
                <w:rFonts w:eastAsia="Calibri" w:cs="Arial"/>
                <w:sz w:val="20"/>
                <w:szCs w:val="20"/>
              </w:rPr>
              <w:t>Geodetic</w:t>
            </w:r>
            <w:proofErr w:type="spellEnd"/>
            <w:r w:rsidRPr="009D3B23">
              <w:rPr>
                <w:rFonts w:eastAsia="Calibri" w:cs="Arial"/>
                <w:sz w:val="20"/>
                <w:szCs w:val="20"/>
              </w:rPr>
              <w:t>).</w:t>
            </w:r>
          </w:p>
        </w:tc>
      </w:tr>
      <w:tr w:rsidR="001D3F1C" w:rsidRPr="009D3B23" w14:paraId="389F0D5B" w14:textId="77777777" w:rsidTr="006309AB">
        <w:tblPrEx>
          <w:tblLook w:val="04A0" w:firstRow="1" w:lastRow="0" w:firstColumn="1" w:lastColumn="0" w:noHBand="0" w:noVBand="1"/>
        </w:tblPrEx>
        <w:tc>
          <w:tcPr>
            <w:tcW w:w="1809" w:type="dxa"/>
            <w:shd w:val="clear" w:color="auto" w:fill="auto"/>
          </w:tcPr>
          <w:p w14:paraId="40270E5B"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Licencijavimo tipas</w:t>
            </w:r>
          </w:p>
        </w:tc>
        <w:tc>
          <w:tcPr>
            <w:tcW w:w="7655" w:type="dxa"/>
            <w:tcBorders>
              <w:right w:val="single" w:sz="4" w:space="0" w:color="auto"/>
            </w:tcBorders>
            <w:shd w:val="clear" w:color="auto" w:fill="auto"/>
          </w:tcPr>
          <w:p w14:paraId="355E9C90"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Licencijuojama pagal procesoriaus branduolių skaičių (angl. „per </w:t>
            </w:r>
            <w:proofErr w:type="spellStart"/>
            <w:r w:rsidRPr="009D3B23">
              <w:rPr>
                <w:rFonts w:eastAsia="Calibri" w:cs="Arial"/>
                <w:sz w:val="20"/>
                <w:szCs w:val="20"/>
              </w:rPr>
              <w:t>Core</w:t>
            </w:r>
            <w:proofErr w:type="spellEnd"/>
            <w:r w:rsidRPr="009D3B23">
              <w:rPr>
                <w:rFonts w:eastAsia="Calibri" w:cs="Arial"/>
                <w:sz w:val="20"/>
                <w:szCs w:val="20"/>
              </w:rPr>
              <w:t>“).</w:t>
            </w:r>
          </w:p>
          <w:p w14:paraId="09A9228C"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Licencinė teisė naudoti su ne mažiau kaip 2 procesoriniais branduoliais arba, jei naudojama virtualioje aplinkoje, licencinė teisė naudoti su ne mažiau kaip 2 virtuliais procesoriais. Naudotojų prisijungimui prie duomenų bazių nereikalingos papildomos licencijos.</w:t>
            </w:r>
          </w:p>
        </w:tc>
      </w:tr>
      <w:tr w:rsidR="001D3F1C" w:rsidRPr="009D3B23" w14:paraId="73A692DD" w14:textId="77777777" w:rsidTr="006309AB">
        <w:tblPrEx>
          <w:tblLook w:val="04A0" w:firstRow="1" w:lastRow="0" w:firstColumn="1" w:lastColumn="0" w:noHBand="0" w:noVBand="1"/>
        </w:tblPrEx>
        <w:tc>
          <w:tcPr>
            <w:tcW w:w="1809" w:type="dxa"/>
            <w:shd w:val="clear" w:color="auto" w:fill="auto"/>
          </w:tcPr>
          <w:p w14:paraId="48D03440" w14:textId="77777777" w:rsidR="001D3F1C" w:rsidRPr="009D3B23" w:rsidRDefault="001D3F1C" w:rsidP="006309AB">
            <w:pPr>
              <w:ind w:firstLine="0"/>
              <w:jc w:val="both"/>
              <w:rPr>
                <w:rFonts w:eastAsia="Batang" w:cs="Arial"/>
                <w:sz w:val="20"/>
                <w:szCs w:val="20"/>
                <w:lang w:eastAsia="ko-KR"/>
              </w:rPr>
            </w:pPr>
            <w:r w:rsidRPr="009D3B23">
              <w:rPr>
                <w:rFonts w:eastAsia="Batang" w:cs="Arial"/>
                <w:sz w:val="20"/>
                <w:szCs w:val="20"/>
                <w:lang w:eastAsia="ko-KR"/>
              </w:rPr>
              <w:t>Palaikomi tinklo protokolai</w:t>
            </w:r>
          </w:p>
        </w:tc>
        <w:tc>
          <w:tcPr>
            <w:tcW w:w="7655" w:type="dxa"/>
            <w:tcBorders>
              <w:right w:val="single" w:sz="4" w:space="0" w:color="auto"/>
            </w:tcBorders>
            <w:shd w:val="clear" w:color="auto" w:fill="auto"/>
          </w:tcPr>
          <w:p w14:paraId="76714D12"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TCP/IP </w:t>
            </w:r>
            <w:proofErr w:type="spellStart"/>
            <w:r w:rsidRPr="009D3B23">
              <w:rPr>
                <w:rFonts w:eastAsia="Calibri" w:cs="Arial"/>
                <w:sz w:val="20"/>
                <w:szCs w:val="20"/>
              </w:rPr>
              <w:t>sockets</w:t>
            </w:r>
            <w:proofErr w:type="spellEnd"/>
            <w:r w:rsidRPr="009D3B23">
              <w:rPr>
                <w:rFonts w:eastAsia="Calibri" w:cs="Arial"/>
                <w:sz w:val="20"/>
                <w:szCs w:val="20"/>
              </w:rPr>
              <w:t xml:space="preserve">, </w:t>
            </w:r>
            <w:proofErr w:type="spellStart"/>
            <w:r w:rsidRPr="009D3B23">
              <w:rPr>
                <w:rFonts w:eastAsia="Calibri" w:cs="Arial"/>
                <w:sz w:val="20"/>
                <w:szCs w:val="20"/>
              </w:rPr>
              <w:t>Named</w:t>
            </w:r>
            <w:proofErr w:type="spellEnd"/>
            <w:r w:rsidRPr="009D3B23">
              <w:rPr>
                <w:rFonts w:eastAsia="Calibri" w:cs="Arial"/>
                <w:sz w:val="20"/>
                <w:szCs w:val="20"/>
              </w:rPr>
              <w:t xml:space="preserve"> </w:t>
            </w:r>
            <w:proofErr w:type="spellStart"/>
            <w:r w:rsidRPr="009D3B23">
              <w:rPr>
                <w:rFonts w:eastAsia="Calibri" w:cs="Arial"/>
                <w:sz w:val="20"/>
                <w:szCs w:val="20"/>
              </w:rPr>
              <w:t>pipes</w:t>
            </w:r>
            <w:proofErr w:type="spellEnd"/>
          </w:p>
        </w:tc>
      </w:tr>
      <w:tr w:rsidR="001D3F1C" w:rsidRPr="009D3B23" w14:paraId="6B864CC0" w14:textId="77777777" w:rsidTr="006309AB">
        <w:tblPrEx>
          <w:tblLook w:val="04A0" w:firstRow="1" w:lastRow="0" w:firstColumn="1" w:lastColumn="0" w:noHBand="0" w:noVBand="1"/>
        </w:tblPrEx>
        <w:tc>
          <w:tcPr>
            <w:tcW w:w="1809" w:type="dxa"/>
            <w:shd w:val="clear" w:color="auto" w:fill="auto"/>
          </w:tcPr>
          <w:p w14:paraId="585D14B5"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Valdymo galimybės</w:t>
            </w:r>
          </w:p>
        </w:tc>
        <w:tc>
          <w:tcPr>
            <w:tcW w:w="7655" w:type="dxa"/>
            <w:tcBorders>
              <w:right w:val="single" w:sz="4" w:space="0" w:color="auto"/>
            </w:tcBorders>
            <w:shd w:val="clear" w:color="auto" w:fill="auto"/>
          </w:tcPr>
          <w:p w14:paraId="05F0374E"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Grafinė konsolė serveryje arba nutolusioje darbo vietoje, komandinės eilutės komandomis.</w:t>
            </w:r>
          </w:p>
        </w:tc>
      </w:tr>
      <w:tr w:rsidR="001D3F1C" w:rsidRPr="009D3B23" w14:paraId="347AF4AB" w14:textId="77777777" w:rsidTr="006309AB">
        <w:tblPrEx>
          <w:tblLook w:val="04A0" w:firstRow="1" w:lastRow="0" w:firstColumn="1" w:lastColumn="0" w:noHBand="0" w:noVBand="1"/>
        </w:tblPrEx>
        <w:tc>
          <w:tcPr>
            <w:tcW w:w="1809" w:type="dxa"/>
            <w:shd w:val="clear" w:color="auto" w:fill="auto"/>
          </w:tcPr>
          <w:p w14:paraId="1A3B6268"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Atsarginių kopijų naudojimas</w:t>
            </w:r>
          </w:p>
        </w:tc>
        <w:tc>
          <w:tcPr>
            <w:tcW w:w="7655" w:type="dxa"/>
            <w:tcBorders>
              <w:right w:val="single" w:sz="4" w:space="0" w:color="auto"/>
            </w:tcBorders>
            <w:shd w:val="clear" w:color="auto" w:fill="auto"/>
          </w:tcPr>
          <w:p w14:paraId="733ADE9C"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Kopijavimo/atstatymo galimybės nestabdant sistemos, atstatymo į nurodyto laiko momento būseną galimybė.</w:t>
            </w:r>
          </w:p>
        </w:tc>
      </w:tr>
      <w:tr w:rsidR="001D3F1C" w:rsidRPr="009D3B23" w14:paraId="03233CDB" w14:textId="77777777" w:rsidTr="006309AB">
        <w:tc>
          <w:tcPr>
            <w:tcW w:w="1809" w:type="dxa"/>
            <w:tcBorders>
              <w:top w:val="single" w:sz="4" w:space="0" w:color="auto"/>
              <w:left w:val="single" w:sz="4" w:space="0" w:color="auto"/>
              <w:bottom w:val="single" w:sz="4" w:space="0" w:color="auto"/>
              <w:right w:val="single" w:sz="4" w:space="0" w:color="auto"/>
            </w:tcBorders>
          </w:tcPr>
          <w:p w14:paraId="6C091078"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Palaikomų procesorių kiekis</w:t>
            </w:r>
          </w:p>
        </w:tc>
        <w:tc>
          <w:tcPr>
            <w:tcW w:w="7655" w:type="dxa"/>
            <w:tcBorders>
              <w:top w:val="single" w:sz="4" w:space="0" w:color="auto"/>
              <w:left w:val="single" w:sz="4" w:space="0" w:color="auto"/>
              <w:bottom w:val="single" w:sz="4" w:space="0" w:color="auto"/>
              <w:right w:val="single" w:sz="4" w:space="0" w:color="auto"/>
            </w:tcBorders>
          </w:tcPr>
          <w:p w14:paraId="32C9CF52"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Neribojamas (Netaikomi duomenų bazių programinės įrangos apribojimai)</w:t>
            </w:r>
          </w:p>
        </w:tc>
      </w:tr>
      <w:tr w:rsidR="001D3F1C" w:rsidRPr="009D3B23" w14:paraId="05B30600" w14:textId="77777777" w:rsidTr="006309AB">
        <w:tc>
          <w:tcPr>
            <w:tcW w:w="1809" w:type="dxa"/>
            <w:tcBorders>
              <w:top w:val="single" w:sz="4" w:space="0" w:color="auto"/>
              <w:left w:val="single" w:sz="4" w:space="0" w:color="auto"/>
              <w:bottom w:val="single" w:sz="4" w:space="0" w:color="auto"/>
              <w:right w:val="single" w:sz="4" w:space="0" w:color="auto"/>
            </w:tcBorders>
          </w:tcPr>
          <w:p w14:paraId="79E25CA5"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Operatyviosios atminties palaikymas</w:t>
            </w:r>
          </w:p>
        </w:tc>
        <w:tc>
          <w:tcPr>
            <w:tcW w:w="7655" w:type="dxa"/>
            <w:tcBorders>
              <w:top w:val="single" w:sz="4" w:space="0" w:color="auto"/>
              <w:left w:val="single" w:sz="4" w:space="0" w:color="auto"/>
              <w:bottom w:val="single" w:sz="4" w:space="0" w:color="auto"/>
              <w:right w:val="single" w:sz="4" w:space="0" w:color="auto"/>
            </w:tcBorders>
          </w:tcPr>
          <w:p w14:paraId="7C0923E5"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Neribojamas (Netaikomi duomenų bazių programinės įrangos apribojimai)</w:t>
            </w:r>
          </w:p>
        </w:tc>
      </w:tr>
      <w:tr w:rsidR="001D3F1C" w:rsidRPr="009D3B23" w14:paraId="7D36B0F9" w14:textId="77777777" w:rsidTr="006309AB">
        <w:tc>
          <w:tcPr>
            <w:tcW w:w="1809" w:type="dxa"/>
            <w:tcBorders>
              <w:top w:val="single" w:sz="4" w:space="0" w:color="auto"/>
              <w:left w:val="single" w:sz="4" w:space="0" w:color="auto"/>
              <w:bottom w:val="single" w:sz="4" w:space="0" w:color="auto"/>
              <w:right w:val="single" w:sz="4" w:space="0" w:color="auto"/>
            </w:tcBorders>
          </w:tcPr>
          <w:p w14:paraId="3FF9E094"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Blokinių (angl. </w:t>
            </w:r>
            <w:proofErr w:type="spellStart"/>
            <w:r w:rsidRPr="009D3B23">
              <w:rPr>
                <w:rFonts w:eastAsia="Calibri" w:cs="Arial"/>
                <w:sz w:val="20"/>
                <w:szCs w:val="20"/>
              </w:rPr>
              <w:t>cluster</w:t>
            </w:r>
            <w:proofErr w:type="spellEnd"/>
            <w:r w:rsidRPr="009D3B23">
              <w:rPr>
                <w:rFonts w:eastAsia="Calibri" w:cs="Arial"/>
                <w:sz w:val="20"/>
                <w:szCs w:val="20"/>
              </w:rPr>
              <w:t>) palaikymas</w:t>
            </w:r>
          </w:p>
        </w:tc>
        <w:tc>
          <w:tcPr>
            <w:tcW w:w="7655" w:type="dxa"/>
            <w:tcBorders>
              <w:top w:val="single" w:sz="4" w:space="0" w:color="auto"/>
              <w:left w:val="single" w:sz="4" w:space="0" w:color="auto"/>
              <w:bottom w:val="single" w:sz="4" w:space="0" w:color="auto"/>
              <w:right w:val="single" w:sz="4" w:space="0" w:color="auto"/>
            </w:tcBorders>
          </w:tcPr>
          <w:p w14:paraId="7029588B"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Neribojamas (Netaikomi duomenų bazių programinės įrangos apribojimai)</w:t>
            </w:r>
          </w:p>
        </w:tc>
      </w:tr>
      <w:tr w:rsidR="001D3F1C" w:rsidRPr="009D3B23" w14:paraId="5DB171D5" w14:textId="77777777" w:rsidTr="006309AB">
        <w:tc>
          <w:tcPr>
            <w:tcW w:w="1809" w:type="dxa"/>
            <w:tcBorders>
              <w:top w:val="single" w:sz="4" w:space="0" w:color="auto"/>
              <w:left w:val="single" w:sz="4" w:space="0" w:color="auto"/>
              <w:bottom w:val="single" w:sz="4" w:space="0" w:color="auto"/>
              <w:right w:val="single" w:sz="4" w:space="0" w:color="auto"/>
            </w:tcBorders>
          </w:tcPr>
          <w:p w14:paraId="363030A0"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lastRenderedPageBreak/>
              <w:t>Operacinė sistema</w:t>
            </w:r>
          </w:p>
        </w:tc>
        <w:tc>
          <w:tcPr>
            <w:tcW w:w="7655" w:type="dxa"/>
            <w:tcBorders>
              <w:top w:val="single" w:sz="4" w:space="0" w:color="auto"/>
              <w:left w:val="single" w:sz="4" w:space="0" w:color="auto"/>
              <w:bottom w:val="single" w:sz="4" w:space="0" w:color="auto"/>
              <w:right w:val="single" w:sz="4" w:space="0" w:color="auto"/>
            </w:tcBorders>
          </w:tcPr>
          <w:p w14:paraId="71C640D0"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Windows Server 2008/2008R2/2012/2012R2 ir naujesnė</w:t>
            </w:r>
          </w:p>
        </w:tc>
      </w:tr>
      <w:tr w:rsidR="001D3F1C" w:rsidRPr="009D3B23" w14:paraId="5486D700" w14:textId="77777777" w:rsidTr="006309AB">
        <w:tc>
          <w:tcPr>
            <w:tcW w:w="1809" w:type="dxa"/>
            <w:tcBorders>
              <w:top w:val="single" w:sz="4" w:space="0" w:color="auto"/>
              <w:left w:val="single" w:sz="4" w:space="0" w:color="auto"/>
              <w:bottom w:val="single" w:sz="4" w:space="0" w:color="auto"/>
              <w:right w:val="single" w:sz="4" w:space="0" w:color="auto"/>
            </w:tcBorders>
          </w:tcPr>
          <w:p w14:paraId="7B68E565"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Naudotojo sąsaja</w:t>
            </w:r>
          </w:p>
        </w:tc>
        <w:tc>
          <w:tcPr>
            <w:tcW w:w="7655" w:type="dxa"/>
            <w:tcBorders>
              <w:top w:val="single" w:sz="4" w:space="0" w:color="auto"/>
              <w:left w:val="single" w:sz="4" w:space="0" w:color="auto"/>
              <w:bottom w:val="single" w:sz="4" w:space="0" w:color="auto"/>
              <w:right w:val="single" w:sz="4" w:space="0" w:color="auto"/>
            </w:tcBorders>
          </w:tcPr>
          <w:p w14:paraId="02355EEA"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Programinė įranga turi palaikyti ir užtikrinti daugiakalbę naudotojo sąsają, atsižvelgiant į gamintojo galimybes (anglų kalba privaloma).</w:t>
            </w:r>
          </w:p>
        </w:tc>
      </w:tr>
      <w:tr w:rsidR="001D3F1C" w:rsidRPr="009D3B23" w14:paraId="1B67E26E" w14:textId="77777777" w:rsidTr="006309AB">
        <w:tc>
          <w:tcPr>
            <w:tcW w:w="1809" w:type="dxa"/>
            <w:tcBorders>
              <w:top w:val="single" w:sz="4" w:space="0" w:color="auto"/>
              <w:left w:val="single" w:sz="4" w:space="0" w:color="auto"/>
              <w:bottom w:val="single" w:sz="4" w:space="0" w:color="auto"/>
              <w:right w:val="single" w:sz="4" w:space="0" w:color="auto"/>
            </w:tcBorders>
          </w:tcPr>
          <w:p w14:paraId="53F30A58" w14:textId="77777777" w:rsidR="001D3F1C" w:rsidRPr="009D3B23" w:rsidRDefault="001D3F1C" w:rsidP="006309AB">
            <w:pPr>
              <w:ind w:firstLine="0"/>
              <w:rPr>
                <w:rFonts w:eastAsia="Calibri" w:cs="Arial"/>
                <w:sz w:val="20"/>
                <w:szCs w:val="20"/>
              </w:rPr>
            </w:pPr>
            <w:r w:rsidRPr="009D3B23">
              <w:rPr>
                <w:rFonts w:eastAsia="Calibri" w:cs="Arial"/>
                <w:sz w:val="20"/>
                <w:szCs w:val="20"/>
              </w:rPr>
              <w:t>Licencijavimo tipas</w:t>
            </w:r>
          </w:p>
        </w:tc>
        <w:tc>
          <w:tcPr>
            <w:tcW w:w="7655" w:type="dxa"/>
            <w:tcBorders>
              <w:top w:val="single" w:sz="4" w:space="0" w:color="auto"/>
              <w:left w:val="single" w:sz="4" w:space="0" w:color="auto"/>
              <w:bottom w:val="single" w:sz="4" w:space="0" w:color="auto"/>
              <w:right w:val="single" w:sz="4" w:space="0" w:color="auto"/>
            </w:tcBorders>
          </w:tcPr>
          <w:p w14:paraId="2DE0BFAA" w14:textId="77777777" w:rsidR="001D3F1C" w:rsidRPr="009D3B23" w:rsidRDefault="001D3F1C" w:rsidP="006309AB">
            <w:pPr>
              <w:ind w:firstLine="0"/>
              <w:rPr>
                <w:rFonts w:eastAsia="Calibri" w:cs="Arial"/>
                <w:sz w:val="20"/>
                <w:szCs w:val="20"/>
              </w:rPr>
            </w:pPr>
            <w:r w:rsidRPr="009D3B23">
              <w:rPr>
                <w:rFonts w:eastAsia="Calibri" w:cs="Arial"/>
                <w:sz w:val="20"/>
                <w:szCs w:val="20"/>
              </w:rPr>
              <w:t xml:space="preserve">Licencijuojama pagal procesoriaus branduolių skaičių (angl. „per </w:t>
            </w:r>
            <w:proofErr w:type="spellStart"/>
            <w:r w:rsidRPr="009D3B23">
              <w:rPr>
                <w:rFonts w:eastAsia="Calibri" w:cs="Arial"/>
                <w:sz w:val="20"/>
                <w:szCs w:val="20"/>
              </w:rPr>
              <w:t>Core</w:t>
            </w:r>
            <w:proofErr w:type="spellEnd"/>
            <w:r w:rsidRPr="009D3B23">
              <w:rPr>
                <w:rFonts w:eastAsia="Calibri" w:cs="Arial"/>
                <w:sz w:val="20"/>
                <w:szCs w:val="20"/>
              </w:rPr>
              <w:t>“).</w:t>
            </w:r>
          </w:p>
          <w:p w14:paraId="2225B39A" w14:textId="304ADBF5" w:rsidR="001D3F1C" w:rsidRPr="009D3B23" w:rsidRDefault="00CB7D1C" w:rsidP="006309AB">
            <w:pPr>
              <w:ind w:firstLine="0"/>
              <w:rPr>
                <w:rFonts w:eastAsia="Calibri" w:cs="Arial"/>
                <w:sz w:val="20"/>
                <w:szCs w:val="20"/>
              </w:rPr>
            </w:pPr>
            <w:r w:rsidRPr="009D3B23">
              <w:rPr>
                <w:rFonts w:eastAsia="Calibri" w:cs="Arial"/>
                <w:sz w:val="20"/>
                <w:szCs w:val="20"/>
              </w:rPr>
              <w:t>T</w:t>
            </w:r>
            <w:r w:rsidR="001D3F1C" w:rsidRPr="009D3B23">
              <w:rPr>
                <w:rFonts w:eastAsia="Calibri" w:cs="Arial"/>
                <w:sz w:val="20"/>
                <w:szCs w:val="20"/>
              </w:rPr>
              <w:t>uri būti suteikta licencinė teisė naudoti neribotą virtualių serverių skaičių ir licencijuoti ne mažiau kaip 2 fizinius procesoriaus branduolius. Turi turėti naujumo garantiją, suteikiančią teisę naudotis licencijos galiojimo termino metu išleistomis naujomis programų versijomis, pasirinktinomis senesnėmis programų versijomis.</w:t>
            </w:r>
          </w:p>
        </w:tc>
      </w:tr>
    </w:tbl>
    <w:p w14:paraId="7B66545F" w14:textId="77777777" w:rsidR="001D3F1C" w:rsidRPr="009D3B23" w:rsidRDefault="001D3F1C" w:rsidP="001D3F1C">
      <w:pPr>
        <w:rPr>
          <w:rFonts w:eastAsia="Calibri" w:cs="Arial"/>
          <w:b/>
          <w:sz w:val="20"/>
          <w:szCs w:val="20"/>
        </w:rPr>
      </w:pPr>
    </w:p>
    <w:p w14:paraId="1FBFCC7B" w14:textId="77777777" w:rsidR="001D3F1C" w:rsidRPr="009D3B23" w:rsidRDefault="001D3F1C" w:rsidP="001D3F1C">
      <w:pPr>
        <w:ind w:left="1080" w:firstLine="0"/>
        <w:jc w:val="both"/>
        <w:rPr>
          <w:rFonts w:eastAsia="Calibri" w:cs="Arial"/>
          <w:b/>
          <w:sz w:val="20"/>
          <w:szCs w:val="20"/>
        </w:rPr>
      </w:pPr>
      <w:r w:rsidRPr="009D3B23">
        <w:rPr>
          <w:rFonts w:eastAsia="Calibri" w:cs="Arial"/>
          <w:b/>
          <w:sz w:val="20"/>
          <w:szCs w:val="20"/>
        </w:rPr>
        <w:t xml:space="preserve">Lentelė Nr.14. Microsoft SharePoint Server </w:t>
      </w:r>
      <w:r w:rsidRPr="009D3B23">
        <w:rPr>
          <w:rFonts w:eastAsia="Calibri" w:cs="Arial"/>
          <w:b/>
          <w:color w:val="000000"/>
          <w:sz w:val="20"/>
          <w:szCs w:val="20"/>
        </w:rPr>
        <w:t>(naujausia gamintojo paskelbta versija) licencija</w:t>
      </w:r>
      <w:r w:rsidRPr="009D3B23">
        <w:rPr>
          <w:rFonts w:eastAsia="Calibri" w:cs="Arial"/>
          <w:b/>
          <w:sz w:val="20"/>
          <w:szCs w:val="20"/>
        </w:rPr>
        <w:t xml:space="preserve"> arba lygiavertės programinės įrangos licencija: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7655"/>
      </w:tblGrid>
      <w:tr w:rsidR="001D3F1C" w:rsidRPr="009D3B23" w14:paraId="341D2702" w14:textId="77777777" w:rsidTr="006309AB">
        <w:tc>
          <w:tcPr>
            <w:tcW w:w="1809" w:type="dxa"/>
            <w:tcBorders>
              <w:top w:val="single" w:sz="4" w:space="0" w:color="auto"/>
              <w:left w:val="single" w:sz="4" w:space="0" w:color="auto"/>
              <w:bottom w:val="single" w:sz="4" w:space="0" w:color="auto"/>
              <w:right w:val="single" w:sz="4" w:space="0" w:color="auto"/>
            </w:tcBorders>
            <w:hideMark/>
          </w:tcPr>
          <w:p w14:paraId="1C1449DA" w14:textId="77777777" w:rsidR="001D3F1C" w:rsidRPr="009D3B23" w:rsidRDefault="001D3F1C" w:rsidP="006309AB">
            <w:pPr>
              <w:ind w:right="57" w:firstLine="0"/>
              <w:rPr>
                <w:rFonts w:eastAsia="Calibri" w:cs="Arial"/>
                <w:snapToGrid w:val="0"/>
                <w:sz w:val="20"/>
                <w:szCs w:val="20"/>
              </w:rPr>
            </w:pPr>
            <w:r w:rsidRPr="009D3B23">
              <w:rPr>
                <w:rFonts w:eastAsia="Calibri" w:cs="Arial"/>
                <w:snapToGrid w:val="0"/>
                <w:sz w:val="20"/>
                <w:szCs w:val="20"/>
              </w:rPr>
              <w:t>Rodiklis</w:t>
            </w:r>
          </w:p>
        </w:tc>
        <w:tc>
          <w:tcPr>
            <w:tcW w:w="7655" w:type="dxa"/>
            <w:tcBorders>
              <w:top w:val="single" w:sz="4" w:space="0" w:color="auto"/>
              <w:left w:val="single" w:sz="4" w:space="0" w:color="auto"/>
              <w:bottom w:val="single" w:sz="4" w:space="0" w:color="auto"/>
              <w:right w:val="single" w:sz="4" w:space="0" w:color="auto"/>
            </w:tcBorders>
            <w:hideMark/>
          </w:tcPr>
          <w:p w14:paraId="5161E864" w14:textId="77777777" w:rsidR="001D3F1C" w:rsidRPr="009D3B23" w:rsidRDefault="001D3F1C" w:rsidP="006309AB">
            <w:pPr>
              <w:ind w:right="57" w:firstLine="0"/>
              <w:rPr>
                <w:rFonts w:eastAsia="Calibri" w:cs="Arial"/>
                <w:snapToGrid w:val="0"/>
                <w:sz w:val="20"/>
                <w:szCs w:val="20"/>
              </w:rPr>
            </w:pPr>
            <w:r w:rsidRPr="009D3B23">
              <w:rPr>
                <w:rFonts w:eastAsia="Calibri" w:cs="Arial"/>
                <w:snapToGrid w:val="0"/>
                <w:sz w:val="20"/>
                <w:szCs w:val="20"/>
              </w:rPr>
              <w:t>Reikalaujama reikšmė</w:t>
            </w:r>
          </w:p>
        </w:tc>
      </w:tr>
      <w:tr w:rsidR="001D3F1C" w:rsidRPr="009D3B23" w14:paraId="7A142C79" w14:textId="77777777" w:rsidTr="006309AB">
        <w:trPr>
          <w:trHeight w:val="1387"/>
        </w:trPr>
        <w:tc>
          <w:tcPr>
            <w:tcW w:w="1809" w:type="dxa"/>
            <w:tcBorders>
              <w:top w:val="single" w:sz="4" w:space="0" w:color="auto"/>
              <w:left w:val="single" w:sz="4" w:space="0" w:color="auto"/>
              <w:bottom w:val="single" w:sz="4" w:space="0" w:color="auto"/>
              <w:right w:val="single" w:sz="4" w:space="0" w:color="auto"/>
            </w:tcBorders>
          </w:tcPr>
          <w:p w14:paraId="36AD0D7B"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Funkcionalumo reikalavimai</w:t>
            </w:r>
          </w:p>
        </w:tc>
        <w:tc>
          <w:tcPr>
            <w:tcW w:w="7655" w:type="dxa"/>
            <w:tcBorders>
              <w:top w:val="single" w:sz="4" w:space="0" w:color="auto"/>
              <w:left w:val="single" w:sz="4" w:space="0" w:color="auto"/>
              <w:bottom w:val="single" w:sz="4" w:space="0" w:color="auto"/>
              <w:right w:val="single" w:sz="4" w:space="0" w:color="auto"/>
            </w:tcBorders>
          </w:tcPr>
          <w:p w14:paraId="27EAE9B2" w14:textId="77777777" w:rsidR="001D3F1C" w:rsidRPr="009D3B23" w:rsidRDefault="001D3F1C" w:rsidP="006309AB">
            <w:pPr>
              <w:ind w:firstLine="0"/>
              <w:jc w:val="both"/>
              <w:rPr>
                <w:rFonts w:eastAsia="Calibri" w:cs="Arial"/>
                <w:sz w:val="20"/>
                <w:szCs w:val="20"/>
              </w:rPr>
            </w:pPr>
            <w:r w:rsidRPr="009D3B23">
              <w:rPr>
                <w:rFonts w:eastAsia="Calibri" w:cs="Arial"/>
                <w:color w:val="000000"/>
                <w:sz w:val="20"/>
                <w:szCs w:val="20"/>
              </w:rPr>
              <w:t xml:space="preserve">Turi būti galimybė naudotojams kurti svetaines ir darbo sritis. Turi būti galimybė naudoti aukščiausio lygio svetaines ir antrines svetaines (galimybė automatiškai susikurti specialios paskirties svetaines, susietas su aukščiausio lygio svetaine, pvz. svetainė, skirta tik tam tikrai organizacijos darbo grupei). Turi būti galimybė vykdyti bendrą paiešką visose svetainėse pagal kataloge suteiktas teises. Dokumentų </w:t>
            </w:r>
            <w:proofErr w:type="spellStart"/>
            <w:r w:rsidRPr="009D3B23">
              <w:rPr>
                <w:rFonts w:eastAsia="Calibri" w:cs="Arial"/>
                <w:color w:val="000000"/>
                <w:sz w:val="20"/>
                <w:szCs w:val="20"/>
              </w:rPr>
              <w:t>versijavimas</w:t>
            </w:r>
            <w:proofErr w:type="spellEnd"/>
            <w:r w:rsidRPr="009D3B23">
              <w:rPr>
                <w:rFonts w:eastAsia="Calibri" w:cs="Arial"/>
                <w:color w:val="000000"/>
                <w:sz w:val="20"/>
                <w:szCs w:val="20"/>
              </w:rPr>
              <w:t xml:space="preserve">. Integruotos elektroninių dokumentų gyvavimo ciklo valdymo priemonės, darbo sekų valdymo priemonės. Asmeninių bei grupinių kalendorių turinio valdymo galimybės. Svetainių supaprastintos versijos automatiškai prieinamos iš mobilių įrenginių. Skaičiuoklės, formų/anketų dokumentus galima peržiūrėti interneto naršyklėje. Formos/anketos  gali būti atvaizduojamos/redaguojamos kliento programine įranga  ir naršyklėje. Suvestų formų rezultatus galima konsoliduotai stebėti svetainėje. Sistema plečiama papildant ją naujais serveriais. Sistema tiesiogiai gali imti ir atvaizduoti duomenis iš išorinių sistemų. Pranešimų siuntimas (informavimas apie turinio </w:t>
            </w:r>
            <w:proofErr w:type="spellStart"/>
            <w:r w:rsidRPr="009D3B23">
              <w:rPr>
                <w:rFonts w:eastAsia="Calibri" w:cs="Arial"/>
                <w:color w:val="000000"/>
                <w:sz w:val="20"/>
                <w:szCs w:val="20"/>
              </w:rPr>
              <w:t>pasikeitimus</w:t>
            </w:r>
            <w:proofErr w:type="spellEnd"/>
            <w:r w:rsidRPr="009D3B23">
              <w:rPr>
                <w:rFonts w:eastAsia="Calibri" w:cs="Arial"/>
                <w:color w:val="000000"/>
                <w:sz w:val="20"/>
                <w:szCs w:val="20"/>
              </w:rPr>
              <w:t>) elektroniniu paštu. Garso ir vaizdo medžiagos valdymas bibliotekų pagalba. Galimybė riboti prieigą prie informacijos apibrėžiant roles ir teises. Turi būti galimybė turėti personalizuotą svetainių erdvę. Integruotos galimybės be papildomo programavimo atlikti paiešką turinio valdymo sistemoje, bylų tarnybinėje stotyje, pašto ir kitose sistemose.</w:t>
            </w:r>
          </w:p>
        </w:tc>
      </w:tr>
      <w:tr w:rsidR="001D3F1C" w:rsidRPr="009D3B23" w14:paraId="0CC4CFB4" w14:textId="77777777" w:rsidTr="006309AB">
        <w:tblPrEx>
          <w:tblLook w:val="04A0" w:firstRow="1" w:lastRow="0" w:firstColumn="1" w:lastColumn="0" w:noHBand="0" w:noVBand="1"/>
        </w:tblPrEx>
        <w:tc>
          <w:tcPr>
            <w:tcW w:w="1809" w:type="dxa"/>
            <w:shd w:val="clear" w:color="auto" w:fill="auto"/>
          </w:tcPr>
          <w:p w14:paraId="72FB23DA"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Reikalavimai Naudotojų autentifikavimui</w:t>
            </w:r>
          </w:p>
        </w:tc>
        <w:tc>
          <w:tcPr>
            <w:tcW w:w="7655" w:type="dxa"/>
            <w:tcBorders>
              <w:right w:val="single" w:sz="4" w:space="0" w:color="auto"/>
            </w:tcBorders>
            <w:shd w:val="clear" w:color="auto" w:fill="auto"/>
          </w:tcPr>
          <w:p w14:paraId="279B52D0" w14:textId="77777777" w:rsidR="001D3F1C" w:rsidRPr="009D3B23" w:rsidRDefault="001D3F1C" w:rsidP="006309AB">
            <w:pPr>
              <w:ind w:firstLine="0"/>
              <w:jc w:val="both"/>
              <w:rPr>
                <w:rFonts w:eastAsia="Calibri" w:cs="Arial"/>
                <w:sz w:val="20"/>
                <w:szCs w:val="20"/>
              </w:rPr>
            </w:pPr>
            <w:r w:rsidRPr="009D3B23">
              <w:rPr>
                <w:rFonts w:eastAsia="Calibri" w:cs="Arial"/>
                <w:color w:val="000000"/>
                <w:sz w:val="20"/>
                <w:szCs w:val="20"/>
              </w:rPr>
              <w:t xml:space="preserve">Naudotojų autentifikavimas vykdomas </w:t>
            </w:r>
            <w:proofErr w:type="spellStart"/>
            <w:r w:rsidRPr="009D3B23">
              <w:rPr>
                <w:rFonts w:eastAsia="Calibri" w:cs="Arial"/>
                <w:color w:val="000000"/>
                <w:sz w:val="20"/>
                <w:szCs w:val="20"/>
              </w:rPr>
              <w:t>Active</w:t>
            </w:r>
            <w:proofErr w:type="spellEnd"/>
            <w:r w:rsidRPr="009D3B23">
              <w:rPr>
                <w:rFonts w:eastAsia="Calibri" w:cs="Arial"/>
                <w:color w:val="000000"/>
                <w:sz w:val="20"/>
                <w:szCs w:val="20"/>
              </w:rPr>
              <w:t xml:space="preserve"> </w:t>
            </w:r>
            <w:proofErr w:type="spellStart"/>
            <w:r w:rsidRPr="009D3B23">
              <w:rPr>
                <w:rFonts w:eastAsia="Calibri" w:cs="Arial"/>
                <w:color w:val="000000"/>
                <w:sz w:val="20"/>
                <w:szCs w:val="20"/>
              </w:rPr>
              <w:t>Directory</w:t>
            </w:r>
            <w:proofErr w:type="spellEnd"/>
            <w:r w:rsidRPr="009D3B23">
              <w:rPr>
                <w:rFonts w:eastAsia="Calibri" w:cs="Arial"/>
                <w:color w:val="000000"/>
                <w:sz w:val="20"/>
                <w:szCs w:val="20"/>
              </w:rPr>
              <w:t xml:space="preserve"> katalogų tarnybos priemonėmis</w:t>
            </w:r>
          </w:p>
        </w:tc>
      </w:tr>
      <w:tr w:rsidR="001D3F1C" w:rsidRPr="009D3B23" w14:paraId="2B240180" w14:textId="77777777" w:rsidTr="006309AB">
        <w:tblPrEx>
          <w:tblLook w:val="04A0" w:firstRow="1" w:lastRow="0" w:firstColumn="1" w:lastColumn="0" w:noHBand="0" w:noVBand="1"/>
        </w:tblPrEx>
        <w:tc>
          <w:tcPr>
            <w:tcW w:w="1809" w:type="dxa"/>
            <w:shd w:val="clear" w:color="auto" w:fill="auto"/>
          </w:tcPr>
          <w:p w14:paraId="7560F392" w14:textId="77777777" w:rsidR="001D3F1C" w:rsidRPr="009D3B23" w:rsidRDefault="001D3F1C" w:rsidP="006309AB">
            <w:pPr>
              <w:ind w:firstLine="0"/>
              <w:jc w:val="both"/>
              <w:rPr>
                <w:rFonts w:eastAsia="Batang" w:cs="Arial"/>
                <w:sz w:val="20"/>
                <w:szCs w:val="20"/>
                <w:lang w:eastAsia="ko-KR"/>
              </w:rPr>
            </w:pPr>
            <w:r w:rsidRPr="009D3B23">
              <w:rPr>
                <w:rFonts w:eastAsia="Batang" w:cs="Arial"/>
                <w:sz w:val="20"/>
                <w:szCs w:val="20"/>
                <w:lang w:eastAsia="ko-KR"/>
              </w:rPr>
              <w:t>Suderinamumas</w:t>
            </w:r>
          </w:p>
        </w:tc>
        <w:tc>
          <w:tcPr>
            <w:tcW w:w="7655" w:type="dxa"/>
            <w:tcBorders>
              <w:right w:val="single" w:sz="4" w:space="0" w:color="auto"/>
            </w:tcBorders>
            <w:shd w:val="clear" w:color="auto" w:fill="auto"/>
          </w:tcPr>
          <w:p w14:paraId="236D174F" w14:textId="77777777" w:rsidR="001D3F1C" w:rsidRPr="009D3B23" w:rsidRDefault="001D3F1C" w:rsidP="006309AB">
            <w:pPr>
              <w:ind w:firstLine="0"/>
              <w:jc w:val="both"/>
              <w:rPr>
                <w:rFonts w:eastAsia="Calibri" w:cs="Arial"/>
                <w:sz w:val="20"/>
                <w:szCs w:val="20"/>
              </w:rPr>
            </w:pPr>
            <w:r w:rsidRPr="009D3B23">
              <w:rPr>
                <w:rFonts w:eastAsia="Calibri" w:cs="Arial"/>
                <w:color w:val="000000"/>
                <w:sz w:val="20"/>
                <w:szCs w:val="20"/>
              </w:rPr>
              <w:t xml:space="preserve">Biuro paketo programomis informacija gali būti pasiekiama neprisijungus prie sistemos (angl. </w:t>
            </w:r>
            <w:proofErr w:type="spellStart"/>
            <w:r w:rsidRPr="009D3B23">
              <w:rPr>
                <w:rFonts w:eastAsia="Calibri" w:cs="Arial"/>
                <w:i/>
                <w:iCs/>
                <w:color w:val="000000"/>
                <w:sz w:val="20"/>
                <w:szCs w:val="20"/>
              </w:rPr>
              <w:t>offline</w:t>
            </w:r>
            <w:proofErr w:type="spellEnd"/>
            <w:r w:rsidRPr="009D3B23">
              <w:rPr>
                <w:rFonts w:eastAsia="Calibri" w:cs="Arial"/>
                <w:color w:val="000000"/>
                <w:sz w:val="20"/>
                <w:szCs w:val="20"/>
              </w:rPr>
              <w:t>)</w:t>
            </w:r>
          </w:p>
        </w:tc>
      </w:tr>
      <w:tr w:rsidR="001D3F1C" w:rsidRPr="009D3B23" w14:paraId="17B14A21" w14:textId="77777777" w:rsidTr="006309AB">
        <w:tc>
          <w:tcPr>
            <w:tcW w:w="1809" w:type="dxa"/>
            <w:tcBorders>
              <w:top w:val="single" w:sz="4" w:space="0" w:color="auto"/>
              <w:left w:val="single" w:sz="4" w:space="0" w:color="auto"/>
              <w:bottom w:val="single" w:sz="4" w:space="0" w:color="auto"/>
              <w:right w:val="single" w:sz="4" w:space="0" w:color="auto"/>
            </w:tcBorders>
          </w:tcPr>
          <w:p w14:paraId="1F5A5023"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Palaikoma operacinė sistema</w:t>
            </w:r>
          </w:p>
        </w:tc>
        <w:tc>
          <w:tcPr>
            <w:tcW w:w="7655" w:type="dxa"/>
            <w:tcBorders>
              <w:top w:val="single" w:sz="4" w:space="0" w:color="auto"/>
              <w:left w:val="single" w:sz="4" w:space="0" w:color="auto"/>
              <w:bottom w:val="single" w:sz="4" w:space="0" w:color="auto"/>
              <w:right w:val="single" w:sz="4" w:space="0" w:color="auto"/>
            </w:tcBorders>
          </w:tcPr>
          <w:p w14:paraId="66C110E0"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Windows Server 2008/2008R2/2012/2012R2 ir naujesnė</w:t>
            </w:r>
          </w:p>
        </w:tc>
      </w:tr>
      <w:tr w:rsidR="001D3F1C" w:rsidRPr="009D3B23" w14:paraId="358DB407" w14:textId="77777777" w:rsidTr="006309AB">
        <w:tc>
          <w:tcPr>
            <w:tcW w:w="1809" w:type="dxa"/>
            <w:tcBorders>
              <w:top w:val="single" w:sz="4" w:space="0" w:color="auto"/>
              <w:left w:val="single" w:sz="4" w:space="0" w:color="auto"/>
              <w:bottom w:val="single" w:sz="4" w:space="0" w:color="auto"/>
              <w:right w:val="single" w:sz="4" w:space="0" w:color="auto"/>
            </w:tcBorders>
          </w:tcPr>
          <w:p w14:paraId="077584EC"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Naudotojo sąsaja</w:t>
            </w:r>
          </w:p>
        </w:tc>
        <w:tc>
          <w:tcPr>
            <w:tcW w:w="7655" w:type="dxa"/>
            <w:tcBorders>
              <w:top w:val="single" w:sz="4" w:space="0" w:color="auto"/>
              <w:left w:val="single" w:sz="4" w:space="0" w:color="auto"/>
              <w:bottom w:val="single" w:sz="4" w:space="0" w:color="auto"/>
              <w:right w:val="single" w:sz="4" w:space="0" w:color="auto"/>
            </w:tcBorders>
          </w:tcPr>
          <w:p w14:paraId="4278F64D"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Programinė įranga turi palaikyti ir užtikrinti daugiakalbę naudotojo sąsają, atsižvelgiant į gamintojo galimybes (anglų kalba privaloma).</w:t>
            </w:r>
          </w:p>
        </w:tc>
      </w:tr>
      <w:tr w:rsidR="001D3F1C" w:rsidRPr="009D3B23" w14:paraId="40F2DF5B" w14:textId="77777777" w:rsidTr="006309AB">
        <w:tc>
          <w:tcPr>
            <w:tcW w:w="1809" w:type="dxa"/>
            <w:tcBorders>
              <w:top w:val="single" w:sz="4" w:space="0" w:color="auto"/>
              <w:left w:val="single" w:sz="4" w:space="0" w:color="auto"/>
              <w:bottom w:val="single" w:sz="4" w:space="0" w:color="auto"/>
              <w:right w:val="single" w:sz="4" w:space="0" w:color="auto"/>
            </w:tcBorders>
          </w:tcPr>
          <w:p w14:paraId="18403208"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z w:val="20"/>
                <w:szCs w:val="20"/>
              </w:rPr>
              <w:t>Licencijavimo tipas</w:t>
            </w:r>
          </w:p>
        </w:tc>
        <w:tc>
          <w:tcPr>
            <w:tcW w:w="7655" w:type="dxa"/>
            <w:tcBorders>
              <w:top w:val="single" w:sz="4" w:space="0" w:color="auto"/>
              <w:left w:val="single" w:sz="4" w:space="0" w:color="auto"/>
              <w:bottom w:val="single" w:sz="4" w:space="0" w:color="auto"/>
              <w:right w:val="single" w:sz="4" w:space="0" w:color="auto"/>
            </w:tcBorders>
          </w:tcPr>
          <w:p w14:paraId="71CC2D4D"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z w:val="20"/>
                <w:szCs w:val="20"/>
              </w:rPr>
              <w:t>Licencija skirta virtualiam ir/ar fiziniam serveriui. Turi turėti naujumo garantiją, suteikiančią teisę naudotis licencijos galiojimo termino metu išleistomis naujomis programų versijomis, pasirinktinomis senesnėmis programų versijomis.</w:t>
            </w:r>
          </w:p>
        </w:tc>
      </w:tr>
    </w:tbl>
    <w:p w14:paraId="406F6D9E" w14:textId="77777777" w:rsidR="001D3F1C" w:rsidRPr="009D3B23" w:rsidRDefault="001D3F1C" w:rsidP="001D3F1C">
      <w:pPr>
        <w:rPr>
          <w:rFonts w:eastAsia="Calibri" w:cs="Arial"/>
          <w:sz w:val="20"/>
          <w:szCs w:val="20"/>
        </w:rPr>
      </w:pPr>
    </w:p>
    <w:p w14:paraId="0DCD0BC9" w14:textId="77777777" w:rsidR="001D3F1C" w:rsidRPr="009D3B23" w:rsidRDefault="001D3F1C" w:rsidP="001D3F1C">
      <w:pPr>
        <w:ind w:left="1080" w:firstLine="0"/>
        <w:jc w:val="both"/>
        <w:rPr>
          <w:rFonts w:eastAsia="Calibri" w:cs="Arial"/>
          <w:b/>
          <w:sz w:val="20"/>
          <w:szCs w:val="20"/>
        </w:rPr>
      </w:pPr>
      <w:r w:rsidRPr="009D3B23">
        <w:rPr>
          <w:rFonts w:eastAsia="Calibri" w:cs="Arial"/>
          <w:b/>
          <w:sz w:val="20"/>
          <w:szCs w:val="20"/>
        </w:rPr>
        <w:t xml:space="preserve">Lentelė Nr.15. Microsoft Project Server </w:t>
      </w:r>
      <w:r w:rsidRPr="009D3B23">
        <w:rPr>
          <w:rFonts w:eastAsia="Calibri" w:cs="Arial"/>
          <w:b/>
          <w:color w:val="000000"/>
          <w:sz w:val="20"/>
          <w:szCs w:val="20"/>
        </w:rPr>
        <w:t>(naujausia gamintojo paskelbta versija) licencija</w:t>
      </w:r>
      <w:r w:rsidRPr="009D3B23">
        <w:rPr>
          <w:rFonts w:eastAsia="Calibri" w:cs="Arial"/>
          <w:b/>
          <w:sz w:val="20"/>
          <w:szCs w:val="20"/>
        </w:rPr>
        <w:t xml:space="preserve"> arba lygiavertės programinės įrangos licencija: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7655"/>
      </w:tblGrid>
      <w:tr w:rsidR="001D3F1C" w:rsidRPr="009D3B23" w14:paraId="4643FD70" w14:textId="77777777" w:rsidTr="006309AB">
        <w:tc>
          <w:tcPr>
            <w:tcW w:w="1809" w:type="dxa"/>
            <w:tcBorders>
              <w:top w:val="single" w:sz="4" w:space="0" w:color="auto"/>
              <w:left w:val="single" w:sz="4" w:space="0" w:color="auto"/>
              <w:bottom w:val="single" w:sz="4" w:space="0" w:color="auto"/>
              <w:right w:val="single" w:sz="4" w:space="0" w:color="auto"/>
            </w:tcBorders>
            <w:hideMark/>
          </w:tcPr>
          <w:p w14:paraId="0E49D924" w14:textId="77777777" w:rsidR="001D3F1C" w:rsidRPr="009D3B23" w:rsidRDefault="001D3F1C" w:rsidP="006309AB">
            <w:pPr>
              <w:ind w:right="57" w:firstLine="0"/>
              <w:rPr>
                <w:rFonts w:eastAsia="Calibri" w:cs="Arial"/>
                <w:snapToGrid w:val="0"/>
                <w:sz w:val="20"/>
                <w:szCs w:val="20"/>
              </w:rPr>
            </w:pPr>
            <w:r w:rsidRPr="009D3B23">
              <w:rPr>
                <w:rFonts w:eastAsia="Calibri" w:cs="Arial"/>
                <w:snapToGrid w:val="0"/>
                <w:sz w:val="20"/>
                <w:szCs w:val="20"/>
              </w:rPr>
              <w:t>Rodiklis</w:t>
            </w:r>
          </w:p>
        </w:tc>
        <w:tc>
          <w:tcPr>
            <w:tcW w:w="7655" w:type="dxa"/>
            <w:tcBorders>
              <w:top w:val="single" w:sz="4" w:space="0" w:color="auto"/>
              <w:left w:val="single" w:sz="4" w:space="0" w:color="auto"/>
              <w:bottom w:val="single" w:sz="4" w:space="0" w:color="auto"/>
              <w:right w:val="single" w:sz="4" w:space="0" w:color="auto"/>
            </w:tcBorders>
            <w:hideMark/>
          </w:tcPr>
          <w:p w14:paraId="421BF99E" w14:textId="77777777" w:rsidR="001D3F1C" w:rsidRPr="009D3B23" w:rsidRDefault="001D3F1C" w:rsidP="006309AB">
            <w:pPr>
              <w:ind w:right="57" w:firstLine="0"/>
              <w:rPr>
                <w:rFonts w:eastAsia="Calibri" w:cs="Arial"/>
                <w:snapToGrid w:val="0"/>
                <w:sz w:val="20"/>
                <w:szCs w:val="20"/>
              </w:rPr>
            </w:pPr>
            <w:r w:rsidRPr="009D3B23">
              <w:rPr>
                <w:rFonts w:eastAsia="Calibri" w:cs="Arial"/>
                <w:snapToGrid w:val="0"/>
                <w:sz w:val="20"/>
                <w:szCs w:val="20"/>
              </w:rPr>
              <w:t>Reikalaujama reikšmė</w:t>
            </w:r>
          </w:p>
        </w:tc>
      </w:tr>
      <w:tr w:rsidR="001D3F1C" w:rsidRPr="009D3B23" w14:paraId="0B9C8DB6" w14:textId="77777777" w:rsidTr="006309AB">
        <w:trPr>
          <w:trHeight w:val="1291"/>
        </w:trPr>
        <w:tc>
          <w:tcPr>
            <w:tcW w:w="1809" w:type="dxa"/>
            <w:tcBorders>
              <w:top w:val="single" w:sz="4" w:space="0" w:color="auto"/>
              <w:left w:val="single" w:sz="4" w:space="0" w:color="auto"/>
              <w:bottom w:val="single" w:sz="4" w:space="0" w:color="auto"/>
              <w:right w:val="single" w:sz="4" w:space="0" w:color="auto"/>
            </w:tcBorders>
          </w:tcPr>
          <w:p w14:paraId="2CD5802E"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Funkcionalumo reikalavimai</w:t>
            </w:r>
          </w:p>
        </w:tc>
        <w:tc>
          <w:tcPr>
            <w:tcW w:w="7655" w:type="dxa"/>
            <w:tcBorders>
              <w:top w:val="single" w:sz="4" w:space="0" w:color="auto"/>
              <w:left w:val="single" w:sz="4" w:space="0" w:color="auto"/>
              <w:bottom w:val="single" w:sz="4" w:space="0" w:color="auto"/>
              <w:right w:val="single" w:sz="4" w:space="0" w:color="auto"/>
            </w:tcBorders>
          </w:tcPr>
          <w:p w14:paraId="15A33B8E" w14:textId="77777777" w:rsidR="001D3F1C" w:rsidRPr="009D3B23" w:rsidRDefault="001D3F1C" w:rsidP="006309AB">
            <w:pPr>
              <w:ind w:right="57" w:firstLine="0"/>
              <w:jc w:val="both"/>
              <w:rPr>
                <w:rFonts w:eastAsia="Calibri" w:cs="Arial"/>
                <w:snapToGrid w:val="0"/>
                <w:color w:val="000000"/>
                <w:sz w:val="20"/>
                <w:szCs w:val="20"/>
              </w:rPr>
            </w:pPr>
            <w:r w:rsidRPr="009D3B23">
              <w:rPr>
                <w:rFonts w:eastAsia="Calibri" w:cs="Arial"/>
                <w:snapToGrid w:val="0"/>
                <w:color w:val="000000"/>
                <w:sz w:val="20"/>
                <w:szCs w:val="20"/>
              </w:rPr>
              <w:t xml:space="preserve">Centralizuota organizacijos projektų ir projektų portfelių valdymo programinė įranga. Integruotos ataskaitos. Situacijų pasikeitimų (angl. </w:t>
            </w:r>
            <w:proofErr w:type="spellStart"/>
            <w:r w:rsidRPr="009D3B23">
              <w:rPr>
                <w:rFonts w:eastAsia="Calibri" w:cs="Arial"/>
                <w:i/>
                <w:iCs/>
                <w:snapToGrid w:val="0"/>
                <w:color w:val="000000"/>
                <w:sz w:val="20"/>
                <w:szCs w:val="20"/>
              </w:rPr>
              <w:t>what-if</w:t>
            </w:r>
            <w:proofErr w:type="spellEnd"/>
            <w:r w:rsidRPr="009D3B23">
              <w:rPr>
                <w:rFonts w:eastAsia="Calibri" w:cs="Arial"/>
                <w:snapToGrid w:val="0"/>
                <w:color w:val="000000"/>
                <w:sz w:val="20"/>
                <w:szCs w:val="20"/>
              </w:rPr>
              <w:t>) modeliavimas. Projekto pagrindimo sukūrimas projekto inicijavimo metu. Galimybė redaguoti projektų informaciją interneto naršyklėje.</w:t>
            </w:r>
            <w:r w:rsidRPr="009D3B23">
              <w:rPr>
                <w:rFonts w:eastAsia="Calibri" w:cs="Arial"/>
                <w:sz w:val="20"/>
                <w:szCs w:val="20"/>
              </w:rPr>
              <w:t xml:space="preserve"> </w:t>
            </w:r>
            <w:r w:rsidRPr="009D3B23">
              <w:rPr>
                <w:rFonts w:eastAsia="Calibri" w:cs="Arial"/>
                <w:snapToGrid w:val="0"/>
                <w:color w:val="000000"/>
                <w:sz w:val="20"/>
                <w:szCs w:val="20"/>
              </w:rPr>
              <w:t>Turi užtikrinti bendrą projektų ir kontrolės valdymą. Lengvai kuriami internetiniai projektų tvarkaraščiai. Sistema turi būti suderinama su Microsoft SharePoint Server platforma ir palaikyti ne mažiau kaip šiuos elementus:</w:t>
            </w:r>
          </w:p>
          <w:p w14:paraId="32307E12" w14:textId="77777777" w:rsidR="001D3F1C" w:rsidRPr="009D3B23" w:rsidRDefault="001D3F1C" w:rsidP="006309AB">
            <w:pPr>
              <w:ind w:right="57" w:firstLine="0"/>
              <w:jc w:val="both"/>
              <w:rPr>
                <w:rFonts w:eastAsia="Calibri" w:cs="Arial"/>
                <w:snapToGrid w:val="0"/>
                <w:color w:val="000000"/>
                <w:sz w:val="20"/>
                <w:szCs w:val="20"/>
              </w:rPr>
            </w:pPr>
            <w:r w:rsidRPr="009D3B23">
              <w:rPr>
                <w:rFonts w:eastAsia="Calibri" w:cs="Arial"/>
                <w:snapToGrid w:val="0"/>
                <w:color w:val="000000"/>
                <w:sz w:val="20"/>
                <w:szCs w:val="20"/>
              </w:rPr>
              <w:t>- resursų duomenų bazę;</w:t>
            </w:r>
          </w:p>
          <w:p w14:paraId="096136F5" w14:textId="77777777" w:rsidR="001D3F1C" w:rsidRPr="009D3B23" w:rsidRDefault="001D3F1C" w:rsidP="006309AB">
            <w:pPr>
              <w:ind w:right="57" w:firstLine="0"/>
              <w:jc w:val="both"/>
              <w:rPr>
                <w:rFonts w:eastAsia="Calibri" w:cs="Arial"/>
                <w:snapToGrid w:val="0"/>
                <w:color w:val="000000"/>
                <w:sz w:val="20"/>
                <w:szCs w:val="20"/>
              </w:rPr>
            </w:pPr>
            <w:r w:rsidRPr="009D3B23">
              <w:rPr>
                <w:rFonts w:eastAsia="Calibri" w:cs="Arial"/>
                <w:snapToGrid w:val="0"/>
                <w:color w:val="000000"/>
                <w:sz w:val="20"/>
                <w:szCs w:val="20"/>
              </w:rPr>
              <w:t>- darbo kalendorius;</w:t>
            </w:r>
          </w:p>
          <w:p w14:paraId="7186143E" w14:textId="77777777" w:rsidR="001D3F1C" w:rsidRPr="009D3B23" w:rsidRDefault="001D3F1C" w:rsidP="006309AB">
            <w:pPr>
              <w:ind w:right="57" w:firstLine="0"/>
              <w:jc w:val="both"/>
              <w:rPr>
                <w:rFonts w:eastAsia="Calibri" w:cs="Arial"/>
                <w:snapToGrid w:val="0"/>
                <w:color w:val="000000"/>
                <w:sz w:val="20"/>
                <w:szCs w:val="20"/>
              </w:rPr>
            </w:pPr>
            <w:r w:rsidRPr="009D3B23">
              <w:rPr>
                <w:rFonts w:eastAsia="Calibri" w:cs="Arial"/>
                <w:snapToGrid w:val="0"/>
                <w:color w:val="000000"/>
                <w:sz w:val="20"/>
                <w:szCs w:val="20"/>
              </w:rPr>
              <w:t>- organizacinę struktūrą;</w:t>
            </w:r>
          </w:p>
          <w:p w14:paraId="3FC3740D" w14:textId="77777777" w:rsidR="001D3F1C" w:rsidRPr="009D3B23" w:rsidRDefault="001D3F1C" w:rsidP="006309AB">
            <w:pPr>
              <w:ind w:right="57" w:firstLine="0"/>
              <w:jc w:val="both"/>
              <w:rPr>
                <w:rFonts w:eastAsia="Calibri" w:cs="Arial"/>
                <w:snapToGrid w:val="0"/>
                <w:color w:val="000000"/>
                <w:sz w:val="20"/>
                <w:szCs w:val="20"/>
              </w:rPr>
            </w:pPr>
            <w:r w:rsidRPr="009D3B23">
              <w:rPr>
                <w:rFonts w:eastAsia="Calibri" w:cs="Arial"/>
                <w:snapToGrid w:val="0"/>
                <w:color w:val="000000"/>
                <w:sz w:val="20"/>
                <w:szCs w:val="20"/>
              </w:rPr>
              <w:t>- prieigos teises;</w:t>
            </w:r>
          </w:p>
          <w:p w14:paraId="4847F55B" w14:textId="77777777" w:rsidR="001D3F1C" w:rsidRPr="009D3B23" w:rsidRDefault="001D3F1C" w:rsidP="006309AB">
            <w:pPr>
              <w:ind w:right="57" w:firstLine="0"/>
              <w:jc w:val="both"/>
              <w:rPr>
                <w:rFonts w:eastAsia="Calibri" w:cs="Arial"/>
                <w:sz w:val="20"/>
                <w:szCs w:val="20"/>
              </w:rPr>
            </w:pPr>
            <w:r w:rsidRPr="009D3B23">
              <w:rPr>
                <w:rFonts w:eastAsia="Calibri" w:cs="Arial"/>
                <w:snapToGrid w:val="0"/>
                <w:color w:val="000000"/>
                <w:sz w:val="20"/>
                <w:szCs w:val="20"/>
              </w:rPr>
              <w:t>- integracija su Microsoft SharePoint Server ir Microsoft Project Professional</w:t>
            </w:r>
          </w:p>
        </w:tc>
      </w:tr>
      <w:tr w:rsidR="001D3F1C" w:rsidRPr="009D3B23" w14:paraId="170F7BE1" w14:textId="77777777" w:rsidTr="006309AB">
        <w:tc>
          <w:tcPr>
            <w:tcW w:w="1809" w:type="dxa"/>
            <w:tcBorders>
              <w:top w:val="single" w:sz="4" w:space="0" w:color="auto"/>
              <w:left w:val="single" w:sz="4" w:space="0" w:color="auto"/>
              <w:bottom w:val="single" w:sz="4" w:space="0" w:color="auto"/>
              <w:right w:val="single" w:sz="4" w:space="0" w:color="auto"/>
            </w:tcBorders>
          </w:tcPr>
          <w:p w14:paraId="0FF536F1"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Operacinė sistema</w:t>
            </w:r>
          </w:p>
        </w:tc>
        <w:tc>
          <w:tcPr>
            <w:tcW w:w="7655" w:type="dxa"/>
            <w:tcBorders>
              <w:top w:val="single" w:sz="4" w:space="0" w:color="auto"/>
              <w:left w:val="single" w:sz="4" w:space="0" w:color="auto"/>
              <w:bottom w:val="single" w:sz="4" w:space="0" w:color="auto"/>
              <w:right w:val="single" w:sz="4" w:space="0" w:color="auto"/>
            </w:tcBorders>
          </w:tcPr>
          <w:p w14:paraId="4D497B64"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Windows Server 2008/2008R2/2012/2012R2 </w:t>
            </w:r>
          </w:p>
        </w:tc>
      </w:tr>
      <w:tr w:rsidR="001D3F1C" w:rsidRPr="009D3B23" w14:paraId="16FE944D" w14:textId="77777777" w:rsidTr="006309AB">
        <w:tc>
          <w:tcPr>
            <w:tcW w:w="1809" w:type="dxa"/>
            <w:tcBorders>
              <w:top w:val="single" w:sz="4" w:space="0" w:color="auto"/>
              <w:left w:val="single" w:sz="4" w:space="0" w:color="auto"/>
              <w:bottom w:val="single" w:sz="4" w:space="0" w:color="auto"/>
              <w:right w:val="single" w:sz="4" w:space="0" w:color="auto"/>
            </w:tcBorders>
          </w:tcPr>
          <w:p w14:paraId="48102454"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lastRenderedPageBreak/>
              <w:t>Naudotojo sąsaja</w:t>
            </w:r>
          </w:p>
        </w:tc>
        <w:tc>
          <w:tcPr>
            <w:tcW w:w="7655" w:type="dxa"/>
            <w:tcBorders>
              <w:top w:val="single" w:sz="4" w:space="0" w:color="auto"/>
              <w:left w:val="single" w:sz="4" w:space="0" w:color="auto"/>
              <w:bottom w:val="single" w:sz="4" w:space="0" w:color="auto"/>
              <w:right w:val="single" w:sz="4" w:space="0" w:color="auto"/>
            </w:tcBorders>
          </w:tcPr>
          <w:p w14:paraId="2E4E9032"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Programinė įranga turi palaikyti ir užtikrinti daugiakalbę naudotojo sąsają, atsižvelgiant į gamintojo galimybes (anglų kalba privaloma).</w:t>
            </w:r>
          </w:p>
        </w:tc>
      </w:tr>
      <w:tr w:rsidR="001D3F1C" w:rsidRPr="009D3B23" w14:paraId="5DD3E64A" w14:textId="77777777" w:rsidTr="006309AB">
        <w:tc>
          <w:tcPr>
            <w:tcW w:w="1809" w:type="dxa"/>
            <w:tcBorders>
              <w:top w:val="single" w:sz="4" w:space="0" w:color="auto"/>
              <w:left w:val="single" w:sz="4" w:space="0" w:color="auto"/>
              <w:bottom w:val="single" w:sz="4" w:space="0" w:color="auto"/>
              <w:right w:val="single" w:sz="4" w:space="0" w:color="auto"/>
            </w:tcBorders>
          </w:tcPr>
          <w:p w14:paraId="3F8C020C"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z w:val="20"/>
                <w:szCs w:val="20"/>
              </w:rPr>
              <w:t>Licencijavimo tipas</w:t>
            </w:r>
          </w:p>
        </w:tc>
        <w:tc>
          <w:tcPr>
            <w:tcW w:w="7655" w:type="dxa"/>
            <w:tcBorders>
              <w:top w:val="single" w:sz="4" w:space="0" w:color="auto"/>
              <w:left w:val="single" w:sz="4" w:space="0" w:color="auto"/>
              <w:bottom w:val="single" w:sz="4" w:space="0" w:color="auto"/>
              <w:right w:val="single" w:sz="4" w:space="0" w:color="auto"/>
            </w:tcBorders>
          </w:tcPr>
          <w:p w14:paraId="79376969"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z w:val="20"/>
                <w:szCs w:val="20"/>
              </w:rPr>
              <w:t>Licencija skirta virtualiam ir/ar fiziniam serveriui. Turi turėti naujumo garantiją, suteikiančią teisę naudotis licencijos galiojimo termino metu išleistomis naujomis programų versijomis, pasirinktinomis senesnėmis programų versijomis.</w:t>
            </w:r>
          </w:p>
        </w:tc>
      </w:tr>
    </w:tbl>
    <w:p w14:paraId="25369C8C" w14:textId="77777777" w:rsidR="001D3F1C" w:rsidRPr="009D3B23" w:rsidRDefault="001D3F1C" w:rsidP="001D3F1C">
      <w:pPr>
        <w:ind w:left="1080"/>
        <w:rPr>
          <w:rFonts w:eastAsia="Calibri" w:cs="Arial"/>
          <w:sz w:val="20"/>
          <w:szCs w:val="20"/>
        </w:rPr>
      </w:pPr>
    </w:p>
    <w:p w14:paraId="3B205D68" w14:textId="4D9416C8" w:rsidR="001D3F1C" w:rsidRPr="009D3B23" w:rsidRDefault="001D3F1C" w:rsidP="001D3F1C">
      <w:pPr>
        <w:ind w:left="1080" w:firstLine="0"/>
        <w:jc w:val="both"/>
        <w:rPr>
          <w:rFonts w:eastAsia="Calibri" w:cs="Arial"/>
          <w:b/>
          <w:sz w:val="20"/>
          <w:szCs w:val="20"/>
        </w:rPr>
      </w:pPr>
      <w:r w:rsidRPr="009D3B23">
        <w:rPr>
          <w:rFonts w:eastAsia="Calibri" w:cs="Arial"/>
          <w:b/>
          <w:sz w:val="20"/>
          <w:szCs w:val="20"/>
        </w:rPr>
        <w:t xml:space="preserve">Lentelė Nr.16. Microsoft Project Professional su Project Server CAL kliento prieigos (naujausia gamintojo paskelbta versija) </w:t>
      </w:r>
      <w:r w:rsidR="00CB7D1C" w:rsidRPr="009D3B23">
        <w:rPr>
          <w:rFonts w:eastAsia="Calibri" w:cs="Arial"/>
          <w:b/>
          <w:sz w:val="20"/>
          <w:szCs w:val="20"/>
        </w:rPr>
        <w:t xml:space="preserve">licencija </w:t>
      </w:r>
      <w:r w:rsidRPr="009D3B23">
        <w:rPr>
          <w:rFonts w:eastAsia="Calibri" w:cs="Arial"/>
          <w:b/>
          <w:sz w:val="20"/>
          <w:szCs w:val="20"/>
        </w:rPr>
        <w:t>arba lygiavertės programinės įrangos licencija: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7655"/>
      </w:tblGrid>
      <w:tr w:rsidR="001D3F1C" w:rsidRPr="009D3B23" w14:paraId="487D0798" w14:textId="77777777" w:rsidTr="006309AB">
        <w:tc>
          <w:tcPr>
            <w:tcW w:w="1809" w:type="dxa"/>
            <w:tcBorders>
              <w:top w:val="single" w:sz="4" w:space="0" w:color="auto"/>
              <w:left w:val="single" w:sz="4" w:space="0" w:color="auto"/>
              <w:bottom w:val="single" w:sz="4" w:space="0" w:color="auto"/>
              <w:right w:val="single" w:sz="4" w:space="0" w:color="auto"/>
            </w:tcBorders>
          </w:tcPr>
          <w:p w14:paraId="63AC419C" w14:textId="77777777" w:rsidR="001D3F1C" w:rsidRPr="009D3B23" w:rsidRDefault="001D3F1C" w:rsidP="006309AB">
            <w:pPr>
              <w:ind w:right="57" w:firstLine="0"/>
              <w:rPr>
                <w:rFonts w:eastAsia="Calibri" w:cs="Arial"/>
                <w:snapToGrid w:val="0"/>
                <w:sz w:val="20"/>
                <w:szCs w:val="20"/>
              </w:rPr>
            </w:pPr>
            <w:r w:rsidRPr="009D3B23">
              <w:rPr>
                <w:rFonts w:eastAsia="Calibri" w:cs="Arial"/>
                <w:snapToGrid w:val="0"/>
                <w:sz w:val="20"/>
                <w:szCs w:val="20"/>
              </w:rPr>
              <w:t>Rodiklis</w:t>
            </w:r>
          </w:p>
        </w:tc>
        <w:tc>
          <w:tcPr>
            <w:tcW w:w="7655" w:type="dxa"/>
            <w:tcBorders>
              <w:top w:val="single" w:sz="4" w:space="0" w:color="auto"/>
              <w:left w:val="single" w:sz="4" w:space="0" w:color="auto"/>
              <w:bottom w:val="single" w:sz="4" w:space="0" w:color="auto"/>
              <w:right w:val="single" w:sz="4" w:space="0" w:color="auto"/>
            </w:tcBorders>
          </w:tcPr>
          <w:p w14:paraId="625DEDEA" w14:textId="77777777" w:rsidR="001D3F1C" w:rsidRPr="009D3B23" w:rsidRDefault="001D3F1C" w:rsidP="006309AB">
            <w:pPr>
              <w:ind w:right="57" w:firstLine="0"/>
              <w:rPr>
                <w:rFonts w:eastAsia="Calibri" w:cs="Arial"/>
                <w:snapToGrid w:val="0"/>
                <w:sz w:val="20"/>
                <w:szCs w:val="20"/>
              </w:rPr>
            </w:pPr>
            <w:r w:rsidRPr="009D3B23">
              <w:rPr>
                <w:rFonts w:eastAsia="Calibri" w:cs="Arial"/>
                <w:snapToGrid w:val="0"/>
                <w:sz w:val="20"/>
                <w:szCs w:val="20"/>
              </w:rPr>
              <w:t>Reikalaujama reikšmė</w:t>
            </w:r>
          </w:p>
        </w:tc>
      </w:tr>
      <w:tr w:rsidR="001D3F1C" w:rsidRPr="009D3B23" w14:paraId="2787BD8F" w14:textId="77777777" w:rsidTr="006309AB">
        <w:tc>
          <w:tcPr>
            <w:tcW w:w="1809" w:type="dxa"/>
            <w:tcBorders>
              <w:top w:val="single" w:sz="4" w:space="0" w:color="auto"/>
              <w:left w:val="single" w:sz="4" w:space="0" w:color="auto"/>
              <w:bottom w:val="single" w:sz="4" w:space="0" w:color="auto"/>
              <w:right w:val="single" w:sz="4" w:space="0" w:color="auto"/>
            </w:tcBorders>
          </w:tcPr>
          <w:p w14:paraId="3D9212BB"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napToGrid w:val="0"/>
                <w:sz w:val="20"/>
                <w:szCs w:val="20"/>
              </w:rPr>
              <w:t>Funkcionalumo reikalavimai</w:t>
            </w:r>
          </w:p>
        </w:tc>
        <w:tc>
          <w:tcPr>
            <w:tcW w:w="7655" w:type="dxa"/>
            <w:tcBorders>
              <w:top w:val="single" w:sz="4" w:space="0" w:color="auto"/>
              <w:left w:val="single" w:sz="4" w:space="0" w:color="auto"/>
              <w:bottom w:val="single" w:sz="4" w:space="0" w:color="auto"/>
              <w:right w:val="single" w:sz="4" w:space="0" w:color="auto"/>
            </w:tcBorders>
          </w:tcPr>
          <w:p w14:paraId="27E56CB2"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napToGrid w:val="0"/>
                <w:sz w:val="20"/>
                <w:szCs w:val="20"/>
              </w:rPr>
              <w:t>Programinė įranga skirta darbui su projektais, projektų kūrimui, bendradarbiavimui. Projektų planavimas, išteklių paskirstymas, ataskaitų generavimas, projekto planų ir vadovų pritaikymas. Naudotojų kontrolės planavimas.</w:t>
            </w:r>
          </w:p>
        </w:tc>
      </w:tr>
      <w:tr w:rsidR="001D3F1C" w:rsidRPr="009D3B23" w14:paraId="2E6F22BD" w14:textId="77777777" w:rsidTr="006309AB">
        <w:tc>
          <w:tcPr>
            <w:tcW w:w="1809" w:type="dxa"/>
            <w:tcBorders>
              <w:top w:val="single" w:sz="4" w:space="0" w:color="auto"/>
              <w:left w:val="single" w:sz="4" w:space="0" w:color="auto"/>
              <w:bottom w:val="single" w:sz="4" w:space="0" w:color="auto"/>
              <w:right w:val="single" w:sz="4" w:space="0" w:color="auto"/>
            </w:tcBorders>
          </w:tcPr>
          <w:p w14:paraId="1D7FE913"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napToGrid w:val="0"/>
                <w:sz w:val="20"/>
                <w:szCs w:val="20"/>
              </w:rPr>
              <w:t>Operacinė sistema</w:t>
            </w:r>
          </w:p>
        </w:tc>
        <w:tc>
          <w:tcPr>
            <w:tcW w:w="7655" w:type="dxa"/>
            <w:tcBorders>
              <w:top w:val="single" w:sz="4" w:space="0" w:color="auto"/>
              <w:left w:val="single" w:sz="4" w:space="0" w:color="auto"/>
              <w:bottom w:val="single" w:sz="4" w:space="0" w:color="auto"/>
              <w:right w:val="single" w:sz="4" w:space="0" w:color="auto"/>
            </w:tcBorders>
          </w:tcPr>
          <w:p w14:paraId="4F1D3460"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napToGrid w:val="0"/>
                <w:sz w:val="20"/>
                <w:szCs w:val="20"/>
              </w:rPr>
              <w:t>Windows 7/Windows 8/8.1/Windows 10</w:t>
            </w:r>
          </w:p>
        </w:tc>
      </w:tr>
      <w:tr w:rsidR="001D3F1C" w:rsidRPr="009D3B23" w14:paraId="73C94CA5" w14:textId="77777777" w:rsidTr="006309AB">
        <w:trPr>
          <w:trHeight w:val="480"/>
        </w:trPr>
        <w:tc>
          <w:tcPr>
            <w:tcW w:w="1809" w:type="dxa"/>
            <w:tcBorders>
              <w:top w:val="single" w:sz="4" w:space="0" w:color="auto"/>
              <w:left w:val="single" w:sz="4" w:space="0" w:color="auto"/>
              <w:bottom w:val="single" w:sz="4" w:space="0" w:color="auto"/>
              <w:right w:val="single" w:sz="4" w:space="0" w:color="auto"/>
            </w:tcBorders>
          </w:tcPr>
          <w:p w14:paraId="78947AA8"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napToGrid w:val="0"/>
                <w:sz w:val="20"/>
                <w:szCs w:val="20"/>
              </w:rPr>
              <w:t>Suderinamumas</w:t>
            </w:r>
          </w:p>
        </w:tc>
        <w:tc>
          <w:tcPr>
            <w:tcW w:w="7655" w:type="dxa"/>
            <w:tcBorders>
              <w:top w:val="single" w:sz="4" w:space="0" w:color="auto"/>
              <w:left w:val="single" w:sz="4" w:space="0" w:color="auto"/>
              <w:bottom w:val="single" w:sz="4" w:space="0" w:color="auto"/>
              <w:right w:val="single" w:sz="4" w:space="0" w:color="auto"/>
            </w:tcBorders>
          </w:tcPr>
          <w:p w14:paraId="7332829A"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napToGrid w:val="0"/>
                <w:sz w:val="20"/>
                <w:szCs w:val="20"/>
              </w:rPr>
              <w:t>Turi būti pilnai suderinamas su Microsoft Project Server programine įranga.</w:t>
            </w:r>
          </w:p>
        </w:tc>
      </w:tr>
      <w:tr w:rsidR="001D3F1C" w:rsidRPr="009D3B23" w14:paraId="3BCE780D" w14:textId="77777777" w:rsidTr="006309AB">
        <w:trPr>
          <w:trHeight w:val="480"/>
        </w:trPr>
        <w:tc>
          <w:tcPr>
            <w:tcW w:w="1809" w:type="dxa"/>
            <w:tcBorders>
              <w:top w:val="single" w:sz="4" w:space="0" w:color="auto"/>
              <w:left w:val="single" w:sz="4" w:space="0" w:color="auto"/>
              <w:bottom w:val="single" w:sz="4" w:space="0" w:color="auto"/>
              <w:right w:val="single" w:sz="4" w:space="0" w:color="auto"/>
            </w:tcBorders>
          </w:tcPr>
          <w:p w14:paraId="0C8E5C24"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napToGrid w:val="0"/>
                <w:sz w:val="20"/>
                <w:szCs w:val="20"/>
              </w:rPr>
              <w:t>Kliento prieigos licencija</w:t>
            </w:r>
          </w:p>
        </w:tc>
        <w:tc>
          <w:tcPr>
            <w:tcW w:w="7655" w:type="dxa"/>
            <w:tcBorders>
              <w:top w:val="single" w:sz="4" w:space="0" w:color="auto"/>
              <w:left w:val="single" w:sz="4" w:space="0" w:color="auto"/>
              <w:bottom w:val="single" w:sz="4" w:space="0" w:color="auto"/>
              <w:right w:val="single" w:sz="4" w:space="0" w:color="auto"/>
            </w:tcBorders>
          </w:tcPr>
          <w:p w14:paraId="4C7190D7"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napToGrid w:val="0"/>
                <w:sz w:val="20"/>
                <w:szCs w:val="20"/>
              </w:rPr>
              <w:t>Kartu su programine įranga pateikiama licencija jungimuisi prie Microsoft Project Server</w:t>
            </w:r>
          </w:p>
        </w:tc>
      </w:tr>
      <w:tr w:rsidR="001D3F1C" w:rsidRPr="009D3B23" w14:paraId="1D20A125" w14:textId="77777777" w:rsidTr="006309AB">
        <w:trPr>
          <w:trHeight w:val="480"/>
        </w:trPr>
        <w:tc>
          <w:tcPr>
            <w:tcW w:w="1809" w:type="dxa"/>
            <w:tcBorders>
              <w:top w:val="single" w:sz="4" w:space="0" w:color="auto"/>
              <w:left w:val="single" w:sz="4" w:space="0" w:color="auto"/>
              <w:bottom w:val="single" w:sz="4" w:space="0" w:color="auto"/>
              <w:right w:val="single" w:sz="4" w:space="0" w:color="auto"/>
            </w:tcBorders>
          </w:tcPr>
          <w:p w14:paraId="7AE04C6E"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napToGrid w:val="0"/>
                <w:sz w:val="20"/>
                <w:szCs w:val="20"/>
              </w:rPr>
              <w:t>Licencijavimo tipas</w:t>
            </w:r>
          </w:p>
        </w:tc>
        <w:tc>
          <w:tcPr>
            <w:tcW w:w="7655" w:type="dxa"/>
            <w:tcBorders>
              <w:top w:val="single" w:sz="4" w:space="0" w:color="auto"/>
              <w:left w:val="single" w:sz="4" w:space="0" w:color="auto"/>
              <w:bottom w:val="single" w:sz="4" w:space="0" w:color="auto"/>
              <w:right w:val="single" w:sz="4" w:space="0" w:color="auto"/>
            </w:tcBorders>
          </w:tcPr>
          <w:p w14:paraId="09E123A2"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z w:val="20"/>
                <w:szCs w:val="20"/>
              </w:rPr>
              <w:t xml:space="preserve">Licencija skirta įrenginiui (angl. </w:t>
            </w:r>
            <w:proofErr w:type="spellStart"/>
            <w:r w:rsidRPr="009D3B23">
              <w:rPr>
                <w:rFonts w:eastAsia="Calibri" w:cs="Arial"/>
                <w:sz w:val="20"/>
                <w:szCs w:val="20"/>
              </w:rPr>
              <w:t>Device</w:t>
            </w:r>
            <w:proofErr w:type="spellEnd"/>
            <w:r w:rsidRPr="009D3B23">
              <w:rPr>
                <w:rFonts w:eastAsia="Calibri" w:cs="Arial"/>
                <w:sz w:val="20"/>
                <w:szCs w:val="20"/>
              </w:rPr>
              <w:t>) Turi turėti naujumo garantiją, suteikiančią teisę naudotis licencijos galiojimo termino metu išleistomis naujomis programų versijomis, pasirinktinomis senesnėmis programų versijomis.</w:t>
            </w:r>
          </w:p>
        </w:tc>
      </w:tr>
    </w:tbl>
    <w:p w14:paraId="07D2D120" w14:textId="77777777" w:rsidR="001D3F1C" w:rsidRPr="009D3B23" w:rsidRDefault="001D3F1C" w:rsidP="001D3F1C">
      <w:pPr>
        <w:rPr>
          <w:rFonts w:eastAsia="Calibri" w:cs="Arial"/>
          <w:sz w:val="20"/>
          <w:szCs w:val="20"/>
        </w:rPr>
      </w:pPr>
    </w:p>
    <w:p w14:paraId="3DAD7372" w14:textId="453AC854" w:rsidR="001D3F1C" w:rsidRPr="009D3B23" w:rsidRDefault="001D3F1C" w:rsidP="001D3F1C">
      <w:pPr>
        <w:ind w:left="1080" w:firstLine="0"/>
        <w:jc w:val="both"/>
        <w:rPr>
          <w:rFonts w:eastAsia="Calibri" w:cs="Arial"/>
          <w:b/>
          <w:sz w:val="20"/>
          <w:szCs w:val="20"/>
        </w:rPr>
      </w:pPr>
      <w:r w:rsidRPr="009D3B23">
        <w:rPr>
          <w:rFonts w:eastAsia="Calibri" w:cs="Arial"/>
          <w:b/>
          <w:sz w:val="20"/>
          <w:szCs w:val="20"/>
        </w:rPr>
        <w:t xml:space="preserve">Lentelė Nr.17. Microsoft Project Standard (naujausia gamintojo paskelbta versija) </w:t>
      </w:r>
      <w:r w:rsidR="00CB7D1C" w:rsidRPr="009D3B23">
        <w:rPr>
          <w:rFonts w:eastAsia="Calibri" w:cs="Arial"/>
          <w:b/>
          <w:sz w:val="20"/>
          <w:szCs w:val="20"/>
        </w:rPr>
        <w:t xml:space="preserve">licencija </w:t>
      </w:r>
      <w:r w:rsidRPr="009D3B23">
        <w:rPr>
          <w:rFonts w:eastAsia="Calibri" w:cs="Arial"/>
          <w:b/>
          <w:sz w:val="20"/>
          <w:szCs w:val="20"/>
        </w:rPr>
        <w:t>arba lygiavertės programinės įrangos licencija: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7655"/>
      </w:tblGrid>
      <w:tr w:rsidR="001D3F1C" w:rsidRPr="009D3B23" w14:paraId="1BA95BFB" w14:textId="77777777" w:rsidTr="006309AB">
        <w:tc>
          <w:tcPr>
            <w:tcW w:w="1809" w:type="dxa"/>
            <w:tcBorders>
              <w:top w:val="single" w:sz="4" w:space="0" w:color="auto"/>
              <w:left w:val="single" w:sz="4" w:space="0" w:color="auto"/>
              <w:bottom w:val="single" w:sz="4" w:space="0" w:color="auto"/>
              <w:right w:val="single" w:sz="4" w:space="0" w:color="auto"/>
            </w:tcBorders>
          </w:tcPr>
          <w:p w14:paraId="4232A672" w14:textId="77777777" w:rsidR="001D3F1C" w:rsidRPr="009D3B23" w:rsidRDefault="001D3F1C" w:rsidP="006309AB">
            <w:pPr>
              <w:ind w:right="57" w:firstLine="0"/>
              <w:rPr>
                <w:rFonts w:eastAsia="Calibri" w:cs="Arial"/>
                <w:snapToGrid w:val="0"/>
                <w:sz w:val="20"/>
                <w:szCs w:val="20"/>
              </w:rPr>
            </w:pPr>
            <w:r w:rsidRPr="009D3B23">
              <w:rPr>
                <w:rFonts w:eastAsia="Calibri" w:cs="Arial"/>
                <w:snapToGrid w:val="0"/>
                <w:sz w:val="20"/>
                <w:szCs w:val="20"/>
              </w:rPr>
              <w:t>Rodiklis</w:t>
            </w:r>
          </w:p>
        </w:tc>
        <w:tc>
          <w:tcPr>
            <w:tcW w:w="7655" w:type="dxa"/>
            <w:tcBorders>
              <w:top w:val="single" w:sz="4" w:space="0" w:color="auto"/>
              <w:left w:val="single" w:sz="4" w:space="0" w:color="auto"/>
              <w:bottom w:val="single" w:sz="4" w:space="0" w:color="auto"/>
              <w:right w:val="single" w:sz="4" w:space="0" w:color="auto"/>
            </w:tcBorders>
          </w:tcPr>
          <w:p w14:paraId="2C282893" w14:textId="77777777" w:rsidR="001D3F1C" w:rsidRPr="009D3B23" w:rsidRDefault="001D3F1C" w:rsidP="006309AB">
            <w:pPr>
              <w:ind w:right="57" w:firstLine="0"/>
              <w:rPr>
                <w:rFonts w:eastAsia="Calibri" w:cs="Arial"/>
                <w:snapToGrid w:val="0"/>
                <w:sz w:val="20"/>
                <w:szCs w:val="20"/>
              </w:rPr>
            </w:pPr>
            <w:r w:rsidRPr="009D3B23">
              <w:rPr>
                <w:rFonts w:eastAsia="Calibri" w:cs="Arial"/>
                <w:snapToGrid w:val="0"/>
                <w:sz w:val="20"/>
                <w:szCs w:val="20"/>
              </w:rPr>
              <w:t>Reikalaujama reikšmė</w:t>
            </w:r>
          </w:p>
        </w:tc>
      </w:tr>
      <w:tr w:rsidR="001D3F1C" w:rsidRPr="009D3B23" w14:paraId="4655C856" w14:textId="77777777" w:rsidTr="006309AB">
        <w:tc>
          <w:tcPr>
            <w:tcW w:w="1809" w:type="dxa"/>
            <w:tcBorders>
              <w:top w:val="single" w:sz="4" w:space="0" w:color="auto"/>
              <w:left w:val="single" w:sz="4" w:space="0" w:color="auto"/>
              <w:bottom w:val="single" w:sz="4" w:space="0" w:color="auto"/>
              <w:right w:val="single" w:sz="4" w:space="0" w:color="auto"/>
            </w:tcBorders>
          </w:tcPr>
          <w:p w14:paraId="0D79621B"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napToGrid w:val="0"/>
                <w:sz w:val="20"/>
                <w:szCs w:val="20"/>
              </w:rPr>
              <w:t>Funkcionalumo reikalavimai</w:t>
            </w:r>
          </w:p>
        </w:tc>
        <w:tc>
          <w:tcPr>
            <w:tcW w:w="7655" w:type="dxa"/>
            <w:tcBorders>
              <w:top w:val="single" w:sz="4" w:space="0" w:color="auto"/>
              <w:left w:val="single" w:sz="4" w:space="0" w:color="auto"/>
              <w:bottom w:val="single" w:sz="4" w:space="0" w:color="auto"/>
              <w:right w:val="single" w:sz="4" w:space="0" w:color="auto"/>
            </w:tcBorders>
          </w:tcPr>
          <w:p w14:paraId="04B56235"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napToGrid w:val="0"/>
                <w:sz w:val="20"/>
                <w:szCs w:val="20"/>
              </w:rPr>
              <w:t>Projektų valdymo programinė įranga.</w:t>
            </w:r>
          </w:p>
          <w:p w14:paraId="3D85334E" w14:textId="77777777" w:rsidR="001D3F1C" w:rsidRPr="009D3B23" w:rsidRDefault="001D3F1C" w:rsidP="006309AB">
            <w:pPr>
              <w:ind w:right="57" w:firstLine="0"/>
              <w:jc w:val="both"/>
              <w:rPr>
                <w:rFonts w:eastAsia="Calibri" w:cs="Arial"/>
                <w:snapToGrid w:val="0"/>
                <w:sz w:val="20"/>
                <w:szCs w:val="20"/>
              </w:rPr>
            </w:pPr>
            <w:proofErr w:type="spellStart"/>
            <w:r w:rsidRPr="009D3B23">
              <w:rPr>
                <w:rFonts w:eastAsia="Calibri" w:cs="Arial"/>
                <w:snapToGrid w:val="0"/>
                <w:sz w:val="20"/>
                <w:szCs w:val="20"/>
              </w:rPr>
              <w:t>Gantt</w:t>
            </w:r>
            <w:proofErr w:type="spellEnd"/>
            <w:r w:rsidRPr="009D3B23">
              <w:rPr>
                <w:rFonts w:eastAsia="Calibri" w:cs="Arial"/>
                <w:snapToGrid w:val="0"/>
                <w:sz w:val="20"/>
                <w:szCs w:val="20"/>
              </w:rPr>
              <w:t xml:space="preserve"> schemos palaikymas</w:t>
            </w:r>
          </w:p>
          <w:p w14:paraId="3A0E0154"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napToGrid w:val="0"/>
                <w:sz w:val="20"/>
                <w:szCs w:val="20"/>
              </w:rPr>
              <w:t>Galimybė naudoti įvairaus tipo resursus: vardinius, kaštų, bendruosius (</w:t>
            </w:r>
            <w:proofErr w:type="spellStart"/>
            <w:r w:rsidRPr="009D3B23">
              <w:rPr>
                <w:rFonts w:eastAsia="Calibri" w:cs="Arial"/>
                <w:snapToGrid w:val="0"/>
                <w:sz w:val="20"/>
                <w:szCs w:val="20"/>
              </w:rPr>
              <w:t>generic</w:t>
            </w:r>
            <w:proofErr w:type="spellEnd"/>
            <w:r w:rsidRPr="009D3B23">
              <w:rPr>
                <w:rFonts w:eastAsia="Calibri" w:cs="Arial"/>
                <w:snapToGrid w:val="0"/>
                <w:sz w:val="20"/>
                <w:szCs w:val="20"/>
              </w:rPr>
              <w:t>).</w:t>
            </w:r>
          </w:p>
        </w:tc>
      </w:tr>
      <w:tr w:rsidR="001D3F1C" w:rsidRPr="009D3B23" w14:paraId="675158CA" w14:textId="77777777" w:rsidTr="006309AB">
        <w:tc>
          <w:tcPr>
            <w:tcW w:w="1809" w:type="dxa"/>
            <w:tcBorders>
              <w:top w:val="single" w:sz="4" w:space="0" w:color="auto"/>
              <w:left w:val="single" w:sz="4" w:space="0" w:color="auto"/>
              <w:bottom w:val="single" w:sz="4" w:space="0" w:color="auto"/>
              <w:right w:val="single" w:sz="4" w:space="0" w:color="auto"/>
            </w:tcBorders>
          </w:tcPr>
          <w:p w14:paraId="63F35665"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napToGrid w:val="0"/>
                <w:sz w:val="20"/>
                <w:szCs w:val="20"/>
              </w:rPr>
              <w:t>Operacinė sistema</w:t>
            </w:r>
          </w:p>
        </w:tc>
        <w:tc>
          <w:tcPr>
            <w:tcW w:w="7655" w:type="dxa"/>
            <w:tcBorders>
              <w:top w:val="single" w:sz="4" w:space="0" w:color="auto"/>
              <w:left w:val="single" w:sz="4" w:space="0" w:color="auto"/>
              <w:bottom w:val="single" w:sz="4" w:space="0" w:color="auto"/>
              <w:right w:val="single" w:sz="4" w:space="0" w:color="auto"/>
            </w:tcBorders>
          </w:tcPr>
          <w:p w14:paraId="094641A7"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napToGrid w:val="0"/>
                <w:sz w:val="20"/>
                <w:szCs w:val="20"/>
              </w:rPr>
              <w:t>Windows 7/Windows 8/8.1/Windows 10</w:t>
            </w:r>
          </w:p>
        </w:tc>
      </w:tr>
      <w:tr w:rsidR="001D3F1C" w:rsidRPr="009D3B23" w14:paraId="3EE6BBC9" w14:textId="77777777" w:rsidTr="006309AB">
        <w:tc>
          <w:tcPr>
            <w:tcW w:w="1809" w:type="dxa"/>
            <w:tcBorders>
              <w:top w:val="single" w:sz="4" w:space="0" w:color="auto"/>
              <w:left w:val="single" w:sz="4" w:space="0" w:color="auto"/>
              <w:bottom w:val="single" w:sz="4" w:space="0" w:color="auto"/>
              <w:right w:val="single" w:sz="4" w:space="0" w:color="auto"/>
            </w:tcBorders>
          </w:tcPr>
          <w:p w14:paraId="36C83545"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napToGrid w:val="0"/>
                <w:sz w:val="20"/>
                <w:szCs w:val="20"/>
              </w:rPr>
              <w:t>Licencijavimo tipas</w:t>
            </w:r>
          </w:p>
        </w:tc>
        <w:tc>
          <w:tcPr>
            <w:tcW w:w="7655" w:type="dxa"/>
            <w:tcBorders>
              <w:top w:val="single" w:sz="4" w:space="0" w:color="auto"/>
              <w:left w:val="single" w:sz="4" w:space="0" w:color="auto"/>
              <w:bottom w:val="single" w:sz="4" w:space="0" w:color="auto"/>
              <w:right w:val="single" w:sz="4" w:space="0" w:color="auto"/>
            </w:tcBorders>
          </w:tcPr>
          <w:p w14:paraId="39B06385" w14:textId="77777777" w:rsidR="001D3F1C" w:rsidRPr="009D3B23" w:rsidRDefault="001D3F1C" w:rsidP="006309AB">
            <w:pPr>
              <w:ind w:right="57" w:firstLine="0"/>
              <w:jc w:val="both"/>
              <w:rPr>
                <w:rFonts w:eastAsia="Calibri" w:cs="Arial"/>
                <w:snapToGrid w:val="0"/>
                <w:sz w:val="20"/>
                <w:szCs w:val="20"/>
              </w:rPr>
            </w:pPr>
            <w:r w:rsidRPr="009D3B23">
              <w:rPr>
                <w:rFonts w:eastAsia="Calibri" w:cs="Arial"/>
                <w:sz w:val="20"/>
                <w:szCs w:val="20"/>
              </w:rPr>
              <w:t xml:space="preserve">Licencija skirta įrenginiui (angl. </w:t>
            </w:r>
            <w:proofErr w:type="spellStart"/>
            <w:r w:rsidRPr="009D3B23">
              <w:rPr>
                <w:rFonts w:eastAsia="Calibri" w:cs="Arial"/>
                <w:sz w:val="20"/>
                <w:szCs w:val="20"/>
              </w:rPr>
              <w:t>Device</w:t>
            </w:r>
            <w:proofErr w:type="spellEnd"/>
            <w:r w:rsidRPr="009D3B23">
              <w:rPr>
                <w:rFonts w:eastAsia="Calibri" w:cs="Arial"/>
                <w:sz w:val="20"/>
                <w:szCs w:val="20"/>
              </w:rPr>
              <w:t>) Turi turėti naujumo garantiją, suteikiančią teisę naudotis licencijos galiojimo termino metu išleistomis naujomis programų versijomis, pasirinktinomis senesnėmis programų versijomis.</w:t>
            </w:r>
          </w:p>
        </w:tc>
      </w:tr>
    </w:tbl>
    <w:p w14:paraId="34BED906" w14:textId="77777777" w:rsidR="001D3F1C" w:rsidRPr="009D3B23" w:rsidRDefault="001D3F1C" w:rsidP="001D3F1C">
      <w:pPr>
        <w:rPr>
          <w:rFonts w:eastAsia="Calibri" w:cs="Arial"/>
          <w:sz w:val="20"/>
          <w:szCs w:val="20"/>
        </w:rPr>
      </w:pPr>
    </w:p>
    <w:p w14:paraId="18988E34" w14:textId="77777777" w:rsidR="001D3F1C" w:rsidRPr="009D3B23" w:rsidRDefault="001D3F1C" w:rsidP="001D3F1C">
      <w:pPr>
        <w:ind w:left="1080" w:firstLine="0"/>
        <w:jc w:val="both"/>
        <w:rPr>
          <w:rFonts w:eastAsia="Calibri" w:cs="Arial"/>
          <w:sz w:val="20"/>
          <w:szCs w:val="20"/>
        </w:rPr>
      </w:pPr>
      <w:r w:rsidRPr="009D3B23">
        <w:rPr>
          <w:rFonts w:eastAsia="Calibri" w:cs="Arial"/>
          <w:b/>
          <w:sz w:val="20"/>
          <w:szCs w:val="20"/>
        </w:rPr>
        <w:t xml:space="preserve">Lentelė Nr.18. Microsoft Project Server </w:t>
      </w:r>
      <w:proofErr w:type="spellStart"/>
      <w:r w:rsidRPr="009D3B23">
        <w:rPr>
          <w:rFonts w:eastAsia="Calibri" w:cs="Arial"/>
          <w:b/>
          <w:sz w:val="20"/>
          <w:szCs w:val="20"/>
        </w:rPr>
        <w:t>User</w:t>
      </w:r>
      <w:proofErr w:type="spellEnd"/>
      <w:r w:rsidRPr="009D3B23">
        <w:rPr>
          <w:rFonts w:eastAsia="Calibri" w:cs="Arial"/>
          <w:b/>
          <w:sz w:val="20"/>
          <w:szCs w:val="20"/>
        </w:rPr>
        <w:t xml:space="preserve"> CAL </w:t>
      </w:r>
      <w:r w:rsidRPr="009D3B23">
        <w:rPr>
          <w:rFonts w:eastAsia="Calibri" w:cs="Arial"/>
          <w:b/>
          <w:color w:val="000000"/>
          <w:sz w:val="20"/>
          <w:szCs w:val="20"/>
        </w:rPr>
        <w:t>(naujausia gamintojo paskelbta versija) licencija</w:t>
      </w:r>
      <w:r w:rsidRPr="009D3B23">
        <w:rPr>
          <w:rFonts w:eastAsia="Calibri" w:cs="Arial"/>
          <w:b/>
          <w:sz w:val="20"/>
          <w:szCs w:val="20"/>
        </w:rPr>
        <w:t xml:space="preserve"> arba lygiavertės programinės įrangos licencija: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7655"/>
      </w:tblGrid>
      <w:tr w:rsidR="001D3F1C" w:rsidRPr="009D3B23" w14:paraId="68928A3E" w14:textId="77777777" w:rsidTr="006309AB">
        <w:tc>
          <w:tcPr>
            <w:tcW w:w="1809" w:type="dxa"/>
            <w:tcBorders>
              <w:top w:val="single" w:sz="4" w:space="0" w:color="auto"/>
              <w:left w:val="single" w:sz="4" w:space="0" w:color="auto"/>
              <w:bottom w:val="single" w:sz="4" w:space="0" w:color="auto"/>
              <w:right w:val="single" w:sz="4" w:space="0" w:color="auto"/>
            </w:tcBorders>
            <w:hideMark/>
          </w:tcPr>
          <w:p w14:paraId="2F941E42" w14:textId="77777777" w:rsidR="001D3F1C" w:rsidRPr="009D3B23" w:rsidRDefault="001D3F1C" w:rsidP="006309AB">
            <w:pPr>
              <w:ind w:right="57" w:firstLine="0"/>
              <w:rPr>
                <w:rFonts w:eastAsia="Calibri" w:cs="Arial"/>
                <w:snapToGrid w:val="0"/>
                <w:sz w:val="20"/>
                <w:szCs w:val="20"/>
              </w:rPr>
            </w:pPr>
            <w:r w:rsidRPr="009D3B23">
              <w:rPr>
                <w:rFonts w:eastAsia="Calibri" w:cs="Arial"/>
                <w:snapToGrid w:val="0"/>
                <w:sz w:val="20"/>
                <w:szCs w:val="20"/>
              </w:rPr>
              <w:t>Rodiklis</w:t>
            </w:r>
          </w:p>
        </w:tc>
        <w:tc>
          <w:tcPr>
            <w:tcW w:w="7655" w:type="dxa"/>
            <w:tcBorders>
              <w:top w:val="single" w:sz="4" w:space="0" w:color="auto"/>
              <w:left w:val="single" w:sz="4" w:space="0" w:color="auto"/>
              <w:bottom w:val="single" w:sz="4" w:space="0" w:color="auto"/>
              <w:right w:val="single" w:sz="4" w:space="0" w:color="auto"/>
            </w:tcBorders>
            <w:hideMark/>
          </w:tcPr>
          <w:p w14:paraId="60599ABF" w14:textId="77777777" w:rsidR="001D3F1C" w:rsidRPr="009D3B23" w:rsidRDefault="001D3F1C" w:rsidP="006309AB">
            <w:pPr>
              <w:ind w:right="57" w:firstLine="0"/>
              <w:rPr>
                <w:rFonts w:eastAsia="Calibri" w:cs="Arial"/>
                <w:snapToGrid w:val="0"/>
                <w:sz w:val="20"/>
                <w:szCs w:val="20"/>
              </w:rPr>
            </w:pPr>
            <w:r w:rsidRPr="009D3B23">
              <w:rPr>
                <w:rFonts w:eastAsia="Calibri" w:cs="Arial"/>
                <w:snapToGrid w:val="0"/>
                <w:sz w:val="20"/>
                <w:szCs w:val="20"/>
              </w:rPr>
              <w:t>Reikalaujama reikšmė</w:t>
            </w:r>
          </w:p>
        </w:tc>
      </w:tr>
      <w:tr w:rsidR="001D3F1C" w:rsidRPr="009D3B23" w14:paraId="0E9C131A" w14:textId="77777777" w:rsidTr="006309AB">
        <w:tc>
          <w:tcPr>
            <w:tcW w:w="1809" w:type="dxa"/>
            <w:tcBorders>
              <w:top w:val="single" w:sz="4" w:space="0" w:color="auto"/>
              <w:left w:val="single" w:sz="4" w:space="0" w:color="auto"/>
              <w:bottom w:val="single" w:sz="4" w:space="0" w:color="auto"/>
              <w:right w:val="single" w:sz="4" w:space="0" w:color="auto"/>
            </w:tcBorders>
            <w:hideMark/>
          </w:tcPr>
          <w:p w14:paraId="25D481C4"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Palaikoma operacinė sistema</w:t>
            </w:r>
          </w:p>
        </w:tc>
        <w:tc>
          <w:tcPr>
            <w:tcW w:w="7655" w:type="dxa"/>
            <w:tcBorders>
              <w:top w:val="single" w:sz="4" w:space="0" w:color="auto"/>
              <w:left w:val="single" w:sz="4" w:space="0" w:color="auto"/>
              <w:bottom w:val="single" w:sz="4" w:space="0" w:color="auto"/>
              <w:right w:val="single" w:sz="4" w:space="0" w:color="auto"/>
            </w:tcBorders>
            <w:hideMark/>
          </w:tcPr>
          <w:p w14:paraId="6482F273"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Windows Vista/Windows 7/Windows 8/8.1/Windows 10</w:t>
            </w:r>
          </w:p>
        </w:tc>
      </w:tr>
      <w:tr w:rsidR="001D3F1C" w:rsidRPr="009D3B23" w14:paraId="6FA81E67" w14:textId="77777777" w:rsidTr="006309AB">
        <w:tc>
          <w:tcPr>
            <w:tcW w:w="1809" w:type="dxa"/>
            <w:tcBorders>
              <w:top w:val="single" w:sz="4" w:space="0" w:color="auto"/>
              <w:left w:val="single" w:sz="4" w:space="0" w:color="auto"/>
              <w:bottom w:val="single" w:sz="4" w:space="0" w:color="auto"/>
              <w:right w:val="single" w:sz="4" w:space="0" w:color="auto"/>
            </w:tcBorders>
            <w:hideMark/>
          </w:tcPr>
          <w:p w14:paraId="14958073"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Licencijos jungimuisi prie serverių</w:t>
            </w:r>
          </w:p>
        </w:tc>
        <w:tc>
          <w:tcPr>
            <w:tcW w:w="7655" w:type="dxa"/>
            <w:tcBorders>
              <w:top w:val="single" w:sz="4" w:space="0" w:color="auto"/>
              <w:left w:val="single" w:sz="4" w:space="0" w:color="auto"/>
              <w:bottom w:val="single" w:sz="4" w:space="0" w:color="auto"/>
              <w:right w:val="single" w:sz="4" w:space="0" w:color="auto"/>
            </w:tcBorders>
            <w:hideMark/>
          </w:tcPr>
          <w:p w14:paraId="466D7180"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Microsoft Project Server</w:t>
            </w:r>
          </w:p>
        </w:tc>
      </w:tr>
      <w:tr w:rsidR="001D3F1C" w:rsidRPr="009D3B23" w14:paraId="0EEB66B5" w14:textId="77777777" w:rsidTr="006309AB">
        <w:tc>
          <w:tcPr>
            <w:tcW w:w="1809" w:type="dxa"/>
            <w:tcBorders>
              <w:top w:val="single" w:sz="4" w:space="0" w:color="auto"/>
              <w:left w:val="single" w:sz="4" w:space="0" w:color="auto"/>
              <w:bottom w:val="single" w:sz="4" w:space="0" w:color="auto"/>
              <w:right w:val="single" w:sz="4" w:space="0" w:color="auto"/>
            </w:tcBorders>
            <w:shd w:val="clear" w:color="auto" w:fill="auto"/>
            <w:hideMark/>
          </w:tcPr>
          <w:p w14:paraId="1FA34CA2"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Licencijavimo tipas</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14:paraId="56BF9607"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Licencija skirta naudotojui (angl. </w:t>
            </w:r>
            <w:proofErr w:type="spellStart"/>
            <w:r w:rsidRPr="009D3B23">
              <w:rPr>
                <w:rFonts w:eastAsia="Calibri" w:cs="Arial"/>
                <w:sz w:val="20"/>
                <w:szCs w:val="20"/>
              </w:rPr>
              <w:t>User</w:t>
            </w:r>
            <w:proofErr w:type="spellEnd"/>
            <w:r w:rsidRPr="009D3B23">
              <w:rPr>
                <w:rFonts w:eastAsia="Calibri" w:cs="Arial"/>
                <w:sz w:val="20"/>
                <w:szCs w:val="20"/>
              </w:rPr>
              <w:t>) Turi turėti naujumo garantiją, suteikiančią teisę naudotis licencijos galiojimo termino metu išleistomis naujomis programų versijomis, pasirinktinomis senesnėmis programų versijomis.</w:t>
            </w:r>
          </w:p>
        </w:tc>
      </w:tr>
    </w:tbl>
    <w:p w14:paraId="77CFF143" w14:textId="77777777" w:rsidR="001D3F1C" w:rsidRPr="009D3B23" w:rsidRDefault="001D3F1C" w:rsidP="001D3F1C">
      <w:pPr>
        <w:jc w:val="both"/>
        <w:rPr>
          <w:rFonts w:eastAsia="Calibri" w:cs="Arial"/>
          <w:b/>
          <w:color w:val="000000"/>
          <w:sz w:val="20"/>
          <w:szCs w:val="20"/>
        </w:rPr>
      </w:pPr>
    </w:p>
    <w:p w14:paraId="7F678A6D" w14:textId="7B2417E7" w:rsidR="001D3F1C" w:rsidRPr="009D3B23" w:rsidRDefault="001D3F1C" w:rsidP="001D3F1C">
      <w:pPr>
        <w:ind w:left="1080" w:firstLine="0"/>
        <w:jc w:val="both"/>
        <w:rPr>
          <w:rFonts w:eastAsia="Calibri" w:cs="Arial"/>
          <w:b/>
          <w:sz w:val="20"/>
          <w:szCs w:val="20"/>
        </w:rPr>
      </w:pPr>
      <w:r w:rsidRPr="009D3B23">
        <w:rPr>
          <w:rFonts w:eastAsia="Calibri" w:cs="Arial"/>
          <w:b/>
          <w:sz w:val="20"/>
          <w:szCs w:val="20"/>
        </w:rPr>
        <w:t xml:space="preserve">Lentelė Nr.19. Microsoft </w:t>
      </w:r>
      <w:proofErr w:type="spellStart"/>
      <w:r w:rsidRPr="009D3B23">
        <w:rPr>
          <w:rFonts w:eastAsia="Calibri" w:cs="Arial"/>
          <w:b/>
          <w:sz w:val="20"/>
          <w:szCs w:val="20"/>
        </w:rPr>
        <w:t>Core</w:t>
      </w:r>
      <w:proofErr w:type="spellEnd"/>
      <w:r w:rsidRPr="009D3B23">
        <w:rPr>
          <w:rFonts w:eastAsia="Calibri" w:cs="Arial"/>
          <w:b/>
          <w:sz w:val="20"/>
          <w:szCs w:val="20"/>
        </w:rPr>
        <w:t xml:space="preserve"> </w:t>
      </w:r>
      <w:proofErr w:type="spellStart"/>
      <w:r w:rsidRPr="009D3B23">
        <w:rPr>
          <w:rFonts w:eastAsia="Calibri" w:cs="Arial"/>
          <w:b/>
          <w:sz w:val="20"/>
          <w:szCs w:val="20"/>
        </w:rPr>
        <w:t>Infrastructure</w:t>
      </w:r>
      <w:proofErr w:type="spellEnd"/>
      <w:r w:rsidRPr="009D3B23">
        <w:rPr>
          <w:rFonts w:eastAsia="Calibri" w:cs="Arial"/>
          <w:b/>
          <w:sz w:val="20"/>
          <w:szCs w:val="20"/>
        </w:rPr>
        <w:t xml:space="preserve"> Server </w:t>
      </w:r>
      <w:proofErr w:type="spellStart"/>
      <w:r w:rsidRPr="009D3B23">
        <w:rPr>
          <w:rFonts w:eastAsia="Calibri" w:cs="Arial"/>
          <w:b/>
          <w:sz w:val="20"/>
          <w:szCs w:val="20"/>
        </w:rPr>
        <w:t>Suite</w:t>
      </w:r>
      <w:proofErr w:type="spellEnd"/>
      <w:r w:rsidRPr="009D3B23">
        <w:rPr>
          <w:rFonts w:eastAsia="Calibri" w:cs="Arial"/>
          <w:b/>
          <w:sz w:val="20"/>
          <w:szCs w:val="20"/>
        </w:rPr>
        <w:t xml:space="preserve"> Standard (naujausia gamintojo paskelbta versija) </w:t>
      </w:r>
      <w:r w:rsidR="003C67BE" w:rsidRPr="009D3B23">
        <w:rPr>
          <w:rFonts w:eastAsia="Calibri" w:cs="Arial"/>
          <w:b/>
          <w:sz w:val="20"/>
          <w:szCs w:val="20"/>
        </w:rPr>
        <w:t xml:space="preserve">licencija </w:t>
      </w:r>
      <w:r w:rsidRPr="009D3B23">
        <w:rPr>
          <w:rFonts w:eastAsia="Calibri" w:cs="Arial"/>
          <w:b/>
          <w:sz w:val="20"/>
          <w:szCs w:val="20"/>
        </w:rPr>
        <w:t>arba lygiavertės programinės įrangos licencija: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7655"/>
      </w:tblGrid>
      <w:tr w:rsidR="001D3F1C" w:rsidRPr="009D3B23" w14:paraId="6C00D5B3" w14:textId="77777777" w:rsidTr="006309AB">
        <w:tc>
          <w:tcPr>
            <w:tcW w:w="1809" w:type="dxa"/>
            <w:tcBorders>
              <w:top w:val="single" w:sz="4" w:space="0" w:color="auto"/>
              <w:left w:val="single" w:sz="4" w:space="0" w:color="auto"/>
              <w:bottom w:val="single" w:sz="4" w:space="0" w:color="auto"/>
              <w:right w:val="single" w:sz="4" w:space="0" w:color="auto"/>
            </w:tcBorders>
            <w:hideMark/>
          </w:tcPr>
          <w:p w14:paraId="423677CD" w14:textId="77777777" w:rsidR="001D3F1C" w:rsidRPr="009D3B23" w:rsidRDefault="001D3F1C" w:rsidP="006309AB">
            <w:pPr>
              <w:ind w:right="57" w:firstLine="0"/>
              <w:rPr>
                <w:rFonts w:eastAsia="Calibri" w:cs="Arial"/>
                <w:snapToGrid w:val="0"/>
                <w:sz w:val="20"/>
                <w:szCs w:val="20"/>
              </w:rPr>
            </w:pPr>
            <w:r w:rsidRPr="009D3B23">
              <w:rPr>
                <w:rFonts w:eastAsia="Calibri" w:cs="Arial"/>
                <w:snapToGrid w:val="0"/>
                <w:sz w:val="20"/>
                <w:szCs w:val="20"/>
              </w:rPr>
              <w:t>Rodiklis</w:t>
            </w:r>
          </w:p>
        </w:tc>
        <w:tc>
          <w:tcPr>
            <w:tcW w:w="7655" w:type="dxa"/>
            <w:tcBorders>
              <w:top w:val="single" w:sz="4" w:space="0" w:color="auto"/>
              <w:left w:val="single" w:sz="4" w:space="0" w:color="auto"/>
              <w:bottom w:val="single" w:sz="4" w:space="0" w:color="auto"/>
              <w:right w:val="single" w:sz="4" w:space="0" w:color="auto"/>
            </w:tcBorders>
            <w:hideMark/>
          </w:tcPr>
          <w:p w14:paraId="3E9EC538" w14:textId="77777777" w:rsidR="001D3F1C" w:rsidRPr="009D3B23" w:rsidRDefault="001D3F1C" w:rsidP="006309AB">
            <w:pPr>
              <w:ind w:right="57" w:firstLine="0"/>
              <w:rPr>
                <w:rFonts w:eastAsia="Calibri" w:cs="Arial"/>
                <w:snapToGrid w:val="0"/>
                <w:sz w:val="20"/>
                <w:szCs w:val="20"/>
              </w:rPr>
            </w:pPr>
            <w:r w:rsidRPr="009D3B23">
              <w:rPr>
                <w:rFonts w:eastAsia="Calibri" w:cs="Arial"/>
                <w:snapToGrid w:val="0"/>
                <w:sz w:val="20"/>
                <w:szCs w:val="20"/>
              </w:rPr>
              <w:t>Reikalaujama reikšmė</w:t>
            </w:r>
          </w:p>
        </w:tc>
      </w:tr>
      <w:tr w:rsidR="001D3F1C" w:rsidRPr="009D3B23" w14:paraId="1CA35111" w14:textId="77777777" w:rsidTr="006309AB">
        <w:trPr>
          <w:trHeight w:val="318"/>
        </w:trPr>
        <w:tc>
          <w:tcPr>
            <w:tcW w:w="1809" w:type="dxa"/>
            <w:tcBorders>
              <w:top w:val="single" w:sz="4" w:space="0" w:color="auto"/>
              <w:left w:val="single" w:sz="4" w:space="0" w:color="auto"/>
              <w:bottom w:val="single" w:sz="4" w:space="0" w:color="auto"/>
              <w:right w:val="single" w:sz="4" w:space="0" w:color="auto"/>
            </w:tcBorders>
          </w:tcPr>
          <w:p w14:paraId="65CB8BD8"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Licencijos paskirtis</w:t>
            </w:r>
          </w:p>
        </w:tc>
        <w:tc>
          <w:tcPr>
            <w:tcW w:w="7655" w:type="dxa"/>
            <w:tcBorders>
              <w:top w:val="single" w:sz="4" w:space="0" w:color="auto"/>
              <w:left w:val="single" w:sz="4" w:space="0" w:color="auto"/>
              <w:bottom w:val="single" w:sz="4" w:space="0" w:color="auto"/>
              <w:right w:val="single" w:sz="4" w:space="0" w:color="auto"/>
            </w:tcBorders>
          </w:tcPr>
          <w:p w14:paraId="4CC0D474" w14:textId="77777777" w:rsidR="001D3F1C" w:rsidRPr="009D3B23" w:rsidRDefault="001D3F1C" w:rsidP="006309AB">
            <w:pPr>
              <w:ind w:right="57" w:firstLine="0"/>
              <w:jc w:val="both"/>
              <w:rPr>
                <w:rFonts w:eastAsia="Calibri" w:cs="Arial"/>
                <w:snapToGrid w:val="0"/>
                <w:color w:val="000000"/>
                <w:sz w:val="20"/>
                <w:szCs w:val="20"/>
              </w:rPr>
            </w:pPr>
            <w:r w:rsidRPr="009D3B23">
              <w:rPr>
                <w:rFonts w:eastAsia="Calibri" w:cs="Arial"/>
                <w:snapToGrid w:val="0"/>
                <w:color w:val="000000"/>
                <w:sz w:val="20"/>
                <w:szCs w:val="20"/>
              </w:rPr>
              <w:t>Licencija duomenų centro serverių infrastruktūrai, apimanti serverių operacines sistemas, antivirusinę bei serverių valdymo programinę įrangą.</w:t>
            </w:r>
          </w:p>
        </w:tc>
      </w:tr>
      <w:tr w:rsidR="001D3F1C" w:rsidRPr="009D3B23" w14:paraId="5F3201BB" w14:textId="77777777" w:rsidTr="006309AB">
        <w:tc>
          <w:tcPr>
            <w:tcW w:w="1809" w:type="dxa"/>
            <w:tcBorders>
              <w:top w:val="single" w:sz="4" w:space="0" w:color="auto"/>
              <w:left w:val="single" w:sz="4" w:space="0" w:color="auto"/>
              <w:bottom w:val="single" w:sz="4" w:space="0" w:color="auto"/>
              <w:right w:val="single" w:sz="4" w:space="0" w:color="auto"/>
            </w:tcBorders>
          </w:tcPr>
          <w:p w14:paraId="4069B45F"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Palaikomas virtualių operacinių sistemų aplinkų kiekis</w:t>
            </w:r>
          </w:p>
        </w:tc>
        <w:tc>
          <w:tcPr>
            <w:tcW w:w="7655" w:type="dxa"/>
            <w:tcBorders>
              <w:top w:val="single" w:sz="4" w:space="0" w:color="auto"/>
              <w:left w:val="single" w:sz="4" w:space="0" w:color="auto"/>
              <w:bottom w:val="single" w:sz="4" w:space="0" w:color="auto"/>
              <w:right w:val="single" w:sz="4" w:space="0" w:color="auto"/>
            </w:tcBorders>
          </w:tcPr>
          <w:p w14:paraId="32396705"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2 </w:t>
            </w:r>
            <w:proofErr w:type="spellStart"/>
            <w:r w:rsidRPr="009D3B23">
              <w:rPr>
                <w:rFonts w:eastAsia="Calibri" w:cs="Arial"/>
                <w:sz w:val="20"/>
                <w:szCs w:val="20"/>
              </w:rPr>
              <w:t>virtualizuotos</w:t>
            </w:r>
            <w:proofErr w:type="spellEnd"/>
            <w:r w:rsidRPr="009D3B23">
              <w:rPr>
                <w:rFonts w:eastAsia="Calibri" w:cs="Arial"/>
                <w:sz w:val="20"/>
                <w:szCs w:val="20"/>
              </w:rPr>
              <w:t xml:space="preserve"> operacinių sistemų aplinkos</w:t>
            </w:r>
          </w:p>
        </w:tc>
      </w:tr>
      <w:tr w:rsidR="001D3F1C" w:rsidRPr="009D3B23" w14:paraId="7BA25AF8" w14:textId="77777777" w:rsidTr="006309AB">
        <w:tc>
          <w:tcPr>
            <w:tcW w:w="1809" w:type="dxa"/>
            <w:tcBorders>
              <w:top w:val="single" w:sz="4" w:space="0" w:color="auto"/>
              <w:left w:val="single" w:sz="4" w:space="0" w:color="auto"/>
              <w:bottom w:val="single" w:sz="4" w:space="0" w:color="auto"/>
              <w:right w:val="single" w:sz="4" w:space="0" w:color="auto"/>
            </w:tcBorders>
          </w:tcPr>
          <w:p w14:paraId="1C7957C0"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Su licencija pateikiama </w:t>
            </w:r>
            <w:r w:rsidRPr="009D3B23">
              <w:rPr>
                <w:rFonts w:eastAsia="Calibri" w:cs="Arial"/>
                <w:sz w:val="20"/>
                <w:szCs w:val="20"/>
              </w:rPr>
              <w:lastRenderedPageBreak/>
              <w:t>operacinės sistemos versija</w:t>
            </w:r>
          </w:p>
        </w:tc>
        <w:tc>
          <w:tcPr>
            <w:tcW w:w="7655" w:type="dxa"/>
            <w:tcBorders>
              <w:top w:val="single" w:sz="4" w:space="0" w:color="auto"/>
              <w:left w:val="single" w:sz="4" w:space="0" w:color="auto"/>
              <w:bottom w:val="single" w:sz="4" w:space="0" w:color="auto"/>
              <w:right w:val="single" w:sz="4" w:space="0" w:color="auto"/>
            </w:tcBorders>
          </w:tcPr>
          <w:p w14:paraId="76281B0B"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lastRenderedPageBreak/>
              <w:t>Windows Server /2008/2008R2/2012/2012R2 ir naujesnė</w:t>
            </w:r>
          </w:p>
        </w:tc>
      </w:tr>
      <w:tr w:rsidR="001D3F1C" w:rsidRPr="009D3B23" w14:paraId="68EDD528" w14:textId="77777777" w:rsidTr="006309AB">
        <w:tc>
          <w:tcPr>
            <w:tcW w:w="1809" w:type="dxa"/>
            <w:tcBorders>
              <w:top w:val="single" w:sz="4" w:space="0" w:color="auto"/>
              <w:left w:val="single" w:sz="4" w:space="0" w:color="auto"/>
              <w:bottom w:val="single" w:sz="4" w:space="0" w:color="auto"/>
              <w:right w:val="single" w:sz="4" w:space="0" w:color="auto"/>
            </w:tcBorders>
          </w:tcPr>
          <w:p w14:paraId="1E88E48A"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Su licencija pateikiama valdymo programinė įranga</w:t>
            </w:r>
          </w:p>
        </w:tc>
        <w:tc>
          <w:tcPr>
            <w:tcW w:w="7655" w:type="dxa"/>
            <w:tcBorders>
              <w:top w:val="single" w:sz="4" w:space="0" w:color="auto"/>
              <w:left w:val="single" w:sz="4" w:space="0" w:color="auto"/>
              <w:bottom w:val="single" w:sz="4" w:space="0" w:color="auto"/>
              <w:right w:val="single" w:sz="4" w:space="0" w:color="auto"/>
            </w:tcBorders>
          </w:tcPr>
          <w:p w14:paraId="04B45322" w14:textId="77777777" w:rsidR="001D3F1C" w:rsidRPr="009D3B23" w:rsidRDefault="001D3F1C" w:rsidP="006309AB">
            <w:pPr>
              <w:ind w:firstLine="0"/>
              <w:jc w:val="both"/>
              <w:rPr>
                <w:rFonts w:eastAsia="Calibri" w:cs="Arial"/>
                <w:sz w:val="20"/>
                <w:szCs w:val="20"/>
              </w:rPr>
            </w:pPr>
            <w:proofErr w:type="spellStart"/>
            <w:r w:rsidRPr="009D3B23">
              <w:rPr>
                <w:rFonts w:eastAsia="Calibri" w:cs="Arial"/>
                <w:sz w:val="20"/>
                <w:szCs w:val="20"/>
              </w:rPr>
              <w:t>Operations</w:t>
            </w:r>
            <w:proofErr w:type="spellEnd"/>
            <w:r w:rsidRPr="009D3B23">
              <w:rPr>
                <w:rFonts w:eastAsia="Calibri" w:cs="Arial"/>
                <w:sz w:val="20"/>
                <w:szCs w:val="20"/>
              </w:rPr>
              <w:t xml:space="preserve"> Manager Server ML valdymo licencija ir valdymo konsolė arba lygiavertė</w:t>
            </w:r>
          </w:p>
          <w:p w14:paraId="14E60064" w14:textId="77777777" w:rsidR="001D3F1C" w:rsidRPr="009D3B23" w:rsidRDefault="001D3F1C" w:rsidP="006309AB">
            <w:pPr>
              <w:ind w:firstLine="0"/>
              <w:jc w:val="both"/>
              <w:rPr>
                <w:rFonts w:eastAsia="Calibri" w:cs="Arial"/>
                <w:sz w:val="20"/>
                <w:szCs w:val="20"/>
              </w:rPr>
            </w:pPr>
            <w:proofErr w:type="spellStart"/>
            <w:r w:rsidRPr="009D3B23">
              <w:rPr>
                <w:rFonts w:eastAsia="Calibri" w:cs="Arial"/>
                <w:sz w:val="20"/>
                <w:szCs w:val="20"/>
              </w:rPr>
              <w:t>Configuration</w:t>
            </w:r>
            <w:proofErr w:type="spellEnd"/>
            <w:r w:rsidRPr="009D3B23">
              <w:rPr>
                <w:rFonts w:eastAsia="Calibri" w:cs="Arial"/>
                <w:sz w:val="20"/>
                <w:szCs w:val="20"/>
              </w:rPr>
              <w:t xml:space="preserve"> Manager Server ML valdymo licencija ir valdymo konsolė arba lygiavertė</w:t>
            </w:r>
          </w:p>
          <w:p w14:paraId="56A9C947"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Data </w:t>
            </w:r>
            <w:proofErr w:type="spellStart"/>
            <w:r w:rsidRPr="009D3B23">
              <w:rPr>
                <w:rFonts w:eastAsia="Calibri" w:cs="Arial"/>
                <w:sz w:val="20"/>
                <w:szCs w:val="20"/>
              </w:rPr>
              <w:t>Protection</w:t>
            </w:r>
            <w:proofErr w:type="spellEnd"/>
            <w:r w:rsidRPr="009D3B23">
              <w:rPr>
                <w:rFonts w:eastAsia="Calibri" w:cs="Arial"/>
                <w:sz w:val="20"/>
                <w:szCs w:val="20"/>
              </w:rPr>
              <w:t xml:space="preserve"> Manager Server ML valdymo licencija ir valdymo konsolė arba lygiavertė</w:t>
            </w:r>
          </w:p>
          <w:p w14:paraId="4A9B9789"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System </w:t>
            </w:r>
            <w:proofErr w:type="spellStart"/>
            <w:r w:rsidRPr="009D3B23">
              <w:rPr>
                <w:rFonts w:eastAsia="Calibri" w:cs="Arial"/>
                <w:sz w:val="20"/>
                <w:szCs w:val="20"/>
              </w:rPr>
              <w:t>Center</w:t>
            </w:r>
            <w:proofErr w:type="spellEnd"/>
            <w:r w:rsidRPr="009D3B23">
              <w:rPr>
                <w:rFonts w:eastAsia="Calibri" w:cs="Arial"/>
                <w:sz w:val="20"/>
                <w:szCs w:val="20"/>
              </w:rPr>
              <w:t xml:space="preserve"> </w:t>
            </w:r>
            <w:proofErr w:type="spellStart"/>
            <w:r w:rsidRPr="009D3B23">
              <w:rPr>
                <w:rFonts w:eastAsia="Calibri" w:cs="Arial"/>
                <w:sz w:val="20"/>
                <w:szCs w:val="20"/>
              </w:rPr>
              <w:t>Endpoint</w:t>
            </w:r>
            <w:proofErr w:type="spellEnd"/>
            <w:r w:rsidRPr="009D3B23">
              <w:rPr>
                <w:rFonts w:eastAsia="Calibri" w:cs="Arial"/>
                <w:sz w:val="20"/>
                <w:szCs w:val="20"/>
              </w:rPr>
              <w:t xml:space="preserve"> </w:t>
            </w:r>
            <w:proofErr w:type="spellStart"/>
            <w:r w:rsidRPr="009D3B23">
              <w:rPr>
                <w:rFonts w:eastAsia="Calibri" w:cs="Arial"/>
                <w:sz w:val="20"/>
                <w:szCs w:val="20"/>
              </w:rPr>
              <w:t>Potection</w:t>
            </w:r>
            <w:proofErr w:type="spellEnd"/>
            <w:r w:rsidRPr="009D3B23">
              <w:rPr>
                <w:rFonts w:eastAsia="Calibri" w:cs="Arial"/>
                <w:sz w:val="20"/>
                <w:szCs w:val="20"/>
              </w:rPr>
              <w:t xml:space="preserve"> licencija arba lygiavertė</w:t>
            </w:r>
          </w:p>
          <w:p w14:paraId="4E114E71"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Data </w:t>
            </w:r>
            <w:proofErr w:type="spellStart"/>
            <w:r w:rsidRPr="009D3B23">
              <w:rPr>
                <w:rFonts w:eastAsia="Calibri" w:cs="Arial"/>
                <w:sz w:val="20"/>
                <w:szCs w:val="20"/>
              </w:rPr>
              <w:t>Protection</w:t>
            </w:r>
            <w:proofErr w:type="spellEnd"/>
            <w:r w:rsidRPr="009D3B23">
              <w:rPr>
                <w:rFonts w:eastAsia="Calibri" w:cs="Arial"/>
                <w:sz w:val="20"/>
                <w:szCs w:val="20"/>
              </w:rPr>
              <w:t xml:space="preserve"> Manager Server ML valdymo licencija ir valdymo konsolė arba lygiavertė</w:t>
            </w:r>
          </w:p>
          <w:p w14:paraId="08FB1F91" w14:textId="77777777" w:rsidR="001D3F1C" w:rsidRPr="009D3B23" w:rsidRDefault="001D3F1C" w:rsidP="006309AB">
            <w:pPr>
              <w:ind w:firstLine="0"/>
              <w:jc w:val="both"/>
              <w:rPr>
                <w:rFonts w:eastAsia="Calibri" w:cs="Arial"/>
                <w:sz w:val="20"/>
                <w:szCs w:val="20"/>
              </w:rPr>
            </w:pPr>
            <w:proofErr w:type="spellStart"/>
            <w:r w:rsidRPr="009D3B23">
              <w:rPr>
                <w:rFonts w:eastAsia="Calibri" w:cs="Arial"/>
                <w:sz w:val="20"/>
                <w:szCs w:val="20"/>
              </w:rPr>
              <w:t>Orchestrator</w:t>
            </w:r>
            <w:proofErr w:type="spellEnd"/>
            <w:r w:rsidRPr="009D3B23">
              <w:rPr>
                <w:rFonts w:eastAsia="Calibri" w:cs="Arial"/>
                <w:sz w:val="20"/>
                <w:szCs w:val="20"/>
              </w:rPr>
              <w:t xml:space="preserve"> Server ML licencija ir valdymo konsolė arba lygiavertė</w:t>
            </w:r>
          </w:p>
          <w:p w14:paraId="24F6C157" w14:textId="77777777" w:rsidR="001D3F1C" w:rsidRPr="009D3B23" w:rsidRDefault="001D3F1C" w:rsidP="006309AB">
            <w:pPr>
              <w:ind w:firstLine="0"/>
              <w:jc w:val="both"/>
              <w:rPr>
                <w:rFonts w:eastAsia="Calibri" w:cs="Arial"/>
                <w:sz w:val="20"/>
                <w:szCs w:val="20"/>
              </w:rPr>
            </w:pPr>
            <w:proofErr w:type="spellStart"/>
            <w:r w:rsidRPr="009D3B23">
              <w:rPr>
                <w:rFonts w:eastAsia="Calibri" w:cs="Arial"/>
                <w:sz w:val="20"/>
                <w:szCs w:val="20"/>
              </w:rPr>
              <w:t>Virtual</w:t>
            </w:r>
            <w:proofErr w:type="spellEnd"/>
            <w:r w:rsidRPr="009D3B23">
              <w:rPr>
                <w:rFonts w:eastAsia="Calibri" w:cs="Arial"/>
                <w:sz w:val="20"/>
                <w:szCs w:val="20"/>
              </w:rPr>
              <w:t xml:space="preserve"> </w:t>
            </w:r>
            <w:proofErr w:type="spellStart"/>
            <w:r w:rsidRPr="009D3B23">
              <w:rPr>
                <w:rFonts w:eastAsia="Calibri" w:cs="Arial"/>
                <w:sz w:val="20"/>
                <w:szCs w:val="20"/>
              </w:rPr>
              <w:t>Machine</w:t>
            </w:r>
            <w:proofErr w:type="spellEnd"/>
            <w:r w:rsidRPr="009D3B23">
              <w:rPr>
                <w:rFonts w:eastAsia="Calibri" w:cs="Arial"/>
                <w:sz w:val="20"/>
                <w:szCs w:val="20"/>
              </w:rPr>
              <w:t xml:space="preserve"> Manager Server ML valdymo licencija ir valdymo konsolė arba lygiavertė</w:t>
            </w:r>
          </w:p>
          <w:p w14:paraId="2963DAE8" w14:textId="77777777" w:rsidR="001D3F1C" w:rsidRPr="009D3B23" w:rsidRDefault="001D3F1C" w:rsidP="006309AB">
            <w:pPr>
              <w:ind w:firstLine="0"/>
              <w:jc w:val="both"/>
              <w:rPr>
                <w:rFonts w:eastAsia="Calibri" w:cs="Arial"/>
                <w:sz w:val="20"/>
                <w:szCs w:val="20"/>
              </w:rPr>
            </w:pPr>
            <w:proofErr w:type="spellStart"/>
            <w:r w:rsidRPr="009D3B23">
              <w:rPr>
                <w:rFonts w:eastAsia="Calibri" w:cs="Arial"/>
                <w:sz w:val="20"/>
                <w:szCs w:val="20"/>
              </w:rPr>
              <w:t>Service</w:t>
            </w:r>
            <w:proofErr w:type="spellEnd"/>
            <w:r w:rsidRPr="009D3B23">
              <w:rPr>
                <w:rFonts w:eastAsia="Calibri" w:cs="Arial"/>
                <w:sz w:val="20"/>
                <w:szCs w:val="20"/>
              </w:rPr>
              <w:t xml:space="preserve"> Manager Server ML valdymo licencija ir valdymo konsolė arba lygiavertė</w:t>
            </w:r>
          </w:p>
          <w:p w14:paraId="76D1C7E0" w14:textId="77777777" w:rsidR="001D3F1C" w:rsidRPr="009D3B23" w:rsidRDefault="001D3F1C" w:rsidP="006309AB">
            <w:pPr>
              <w:ind w:firstLine="0"/>
              <w:jc w:val="both"/>
              <w:rPr>
                <w:rFonts w:eastAsia="Calibri" w:cs="Arial"/>
                <w:sz w:val="20"/>
                <w:szCs w:val="20"/>
              </w:rPr>
            </w:pPr>
            <w:proofErr w:type="spellStart"/>
            <w:r w:rsidRPr="009D3B23">
              <w:rPr>
                <w:rFonts w:eastAsia="Calibri" w:cs="Arial"/>
                <w:sz w:val="20"/>
                <w:szCs w:val="20"/>
              </w:rPr>
              <w:t>App</w:t>
            </w:r>
            <w:proofErr w:type="spellEnd"/>
            <w:r w:rsidRPr="009D3B23">
              <w:rPr>
                <w:rFonts w:eastAsia="Calibri" w:cs="Arial"/>
                <w:sz w:val="20"/>
                <w:szCs w:val="20"/>
              </w:rPr>
              <w:t xml:space="preserve"> </w:t>
            </w:r>
            <w:proofErr w:type="spellStart"/>
            <w:r w:rsidRPr="009D3B23">
              <w:rPr>
                <w:rFonts w:eastAsia="Calibri" w:cs="Arial"/>
                <w:sz w:val="20"/>
                <w:szCs w:val="20"/>
              </w:rPr>
              <w:t>Controller</w:t>
            </w:r>
            <w:proofErr w:type="spellEnd"/>
            <w:r w:rsidRPr="009D3B23">
              <w:rPr>
                <w:rFonts w:eastAsia="Calibri" w:cs="Arial"/>
                <w:sz w:val="20"/>
                <w:szCs w:val="20"/>
              </w:rPr>
              <w:t xml:space="preserve"> licencija ir valdymo konsolė arba lygiavertė</w:t>
            </w:r>
          </w:p>
        </w:tc>
      </w:tr>
      <w:tr w:rsidR="001D3F1C" w:rsidRPr="009D3B23" w14:paraId="2E9F266B" w14:textId="77777777" w:rsidTr="006309AB">
        <w:tc>
          <w:tcPr>
            <w:tcW w:w="1809" w:type="dxa"/>
            <w:tcBorders>
              <w:top w:val="single" w:sz="4" w:space="0" w:color="auto"/>
              <w:left w:val="single" w:sz="4" w:space="0" w:color="auto"/>
              <w:bottom w:val="single" w:sz="4" w:space="0" w:color="auto"/>
              <w:right w:val="single" w:sz="4" w:space="0" w:color="auto"/>
            </w:tcBorders>
          </w:tcPr>
          <w:p w14:paraId="0717583F" w14:textId="77777777" w:rsidR="001D3F1C" w:rsidRPr="009D3B23" w:rsidRDefault="001D3F1C" w:rsidP="006309AB">
            <w:pPr>
              <w:ind w:firstLine="0"/>
              <w:rPr>
                <w:rFonts w:eastAsia="Calibri" w:cs="Arial"/>
                <w:sz w:val="20"/>
                <w:szCs w:val="20"/>
              </w:rPr>
            </w:pPr>
            <w:r w:rsidRPr="009D3B23">
              <w:rPr>
                <w:rFonts w:eastAsia="Calibri" w:cs="Arial"/>
                <w:sz w:val="20"/>
                <w:szCs w:val="20"/>
              </w:rPr>
              <w:t>Suderinamumas</w:t>
            </w:r>
          </w:p>
        </w:tc>
        <w:tc>
          <w:tcPr>
            <w:tcW w:w="7655" w:type="dxa"/>
            <w:tcBorders>
              <w:top w:val="single" w:sz="4" w:space="0" w:color="auto"/>
              <w:left w:val="single" w:sz="4" w:space="0" w:color="auto"/>
              <w:bottom w:val="single" w:sz="4" w:space="0" w:color="auto"/>
              <w:right w:val="single" w:sz="4" w:space="0" w:color="auto"/>
            </w:tcBorders>
          </w:tcPr>
          <w:p w14:paraId="25A10DE7" w14:textId="77777777" w:rsidR="001D3F1C" w:rsidRPr="009D3B23" w:rsidRDefault="001D3F1C" w:rsidP="006309AB">
            <w:pPr>
              <w:ind w:firstLine="0"/>
              <w:rPr>
                <w:rFonts w:eastAsia="Calibri" w:cs="Arial"/>
                <w:sz w:val="20"/>
                <w:szCs w:val="20"/>
              </w:rPr>
            </w:pPr>
            <w:r w:rsidRPr="009D3B23">
              <w:rPr>
                <w:rFonts w:eastAsia="Calibri" w:cs="Arial"/>
                <w:sz w:val="20"/>
                <w:szCs w:val="20"/>
              </w:rPr>
              <w:t>Pateikiama programinė įranga turi būti vieno gamintojo.</w:t>
            </w:r>
          </w:p>
        </w:tc>
      </w:tr>
      <w:tr w:rsidR="001D3F1C" w:rsidRPr="009D3B23" w14:paraId="1E238369" w14:textId="77777777" w:rsidTr="006309AB">
        <w:tc>
          <w:tcPr>
            <w:tcW w:w="1809" w:type="dxa"/>
            <w:tcBorders>
              <w:top w:val="single" w:sz="4" w:space="0" w:color="auto"/>
              <w:left w:val="single" w:sz="4" w:space="0" w:color="auto"/>
              <w:bottom w:val="single" w:sz="4" w:space="0" w:color="auto"/>
              <w:right w:val="single" w:sz="4" w:space="0" w:color="auto"/>
            </w:tcBorders>
          </w:tcPr>
          <w:p w14:paraId="2A91A5FF" w14:textId="77777777" w:rsidR="001D3F1C" w:rsidRPr="009D3B23" w:rsidRDefault="001D3F1C" w:rsidP="006309AB">
            <w:pPr>
              <w:ind w:firstLine="0"/>
              <w:rPr>
                <w:rFonts w:eastAsia="Calibri" w:cs="Arial"/>
                <w:sz w:val="20"/>
                <w:szCs w:val="20"/>
              </w:rPr>
            </w:pPr>
            <w:r w:rsidRPr="009D3B23">
              <w:rPr>
                <w:rFonts w:eastAsia="Calibri" w:cs="Arial"/>
                <w:sz w:val="20"/>
                <w:szCs w:val="20"/>
              </w:rPr>
              <w:t>Naudotojo sąsaja</w:t>
            </w:r>
          </w:p>
        </w:tc>
        <w:tc>
          <w:tcPr>
            <w:tcW w:w="7655" w:type="dxa"/>
            <w:tcBorders>
              <w:top w:val="single" w:sz="4" w:space="0" w:color="auto"/>
              <w:left w:val="single" w:sz="4" w:space="0" w:color="auto"/>
              <w:bottom w:val="single" w:sz="4" w:space="0" w:color="auto"/>
              <w:right w:val="single" w:sz="4" w:space="0" w:color="auto"/>
            </w:tcBorders>
          </w:tcPr>
          <w:p w14:paraId="3099FA49" w14:textId="77777777" w:rsidR="001D3F1C" w:rsidRPr="009D3B23" w:rsidRDefault="001D3F1C" w:rsidP="006309AB">
            <w:pPr>
              <w:ind w:firstLine="0"/>
              <w:rPr>
                <w:rFonts w:eastAsia="Calibri" w:cs="Arial"/>
                <w:sz w:val="20"/>
                <w:szCs w:val="20"/>
              </w:rPr>
            </w:pPr>
            <w:r w:rsidRPr="009D3B23">
              <w:rPr>
                <w:rFonts w:eastAsia="Calibri" w:cs="Arial"/>
                <w:sz w:val="20"/>
                <w:szCs w:val="20"/>
              </w:rPr>
              <w:t>Programinė įranga turi palaikyti ir užtikrinti daugiakalbę naudotojo sąsają, atsižvelgiant į gamintojo galimybes (anglų kalba privaloma).</w:t>
            </w:r>
          </w:p>
        </w:tc>
      </w:tr>
      <w:tr w:rsidR="001D3F1C" w:rsidRPr="009D3B23" w14:paraId="4997D3EE" w14:textId="77777777" w:rsidTr="006309AB">
        <w:tc>
          <w:tcPr>
            <w:tcW w:w="1809" w:type="dxa"/>
            <w:tcBorders>
              <w:top w:val="single" w:sz="4" w:space="0" w:color="auto"/>
              <w:left w:val="single" w:sz="4" w:space="0" w:color="auto"/>
              <w:bottom w:val="single" w:sz="4" w:space="0" w:color="auto"/>
              <w:right w:val="single" w:sz="4" w:space="0" w:color="auto"/>
            </w:tcBorders>
          </w:tcPr>
          <w:p w14:paraId="53751229"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Licencijavimo tipas</w:t>
            </w:r>
          </w:p>
        </w:tc>
        <w:tc>
          <w:tcPr>
            <w:tcW w:w="7655" w:type="dxa"/>
            <w:tcBorders>
              <w:top w:val="single" w:sz="4" w:space="0" w:color="auto"/>
              <w:left w:val="single" w:sz="4" w:space="0" w:color="auto"/>
              <w:bottom w:val="single" w:sz="4" w:space="0" w:color="auto"/>
              <w:right w:val="single" w:sz="4" w:space="0" w:color="auto"/>
            </w:tcBorders>
          </w:tcPr>
          <w:p w14:paraId="4D467F84"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Licencijuojama pagal procesoriaus branduolių skaičių (angl. „per </w:t>
            </w:r>
            <w:proofErr w:type="spellStart"/>
            <w:r w:rsidRPr="009D3B23">
              <w:rPr>
                <w:rFonts w:eastAsia="Calibri" w:cs="Arial"/>
                <w:sz w:val="20"/>
                <w:szCs w:val="20"/>
              </w:rPr>
              <w:t>Core</w:t>
            </w:r>
            <w:proofErr w:type="spellEnd"/>
            <w:r w:rsidRPr="009D3B23">
              <w:rPr>
                <w:rFonts w:eastAsia="Calibri" w:cs="Arial"/>
                <w:sz w:val="20"/>
                <w:szCs w:val="20"/>
              </w:rPr>
              <w:t>“).</w:t>
            </w:r>
          </w:p>
          <w:p w14:paraId="2496D5E1"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Turi būti suteikta licencinė teisė naudoti 2 virtualius serverius ir licencijuoti ne mažiau nei 2 fizinius procesoriaus branduolius. Turi turėti naujumo garantiją, suteikiančią teisę naudotis licencijos galiojimo termino metu išleistomis naujomis programų versijomis, pasirinktinomis senesnėmis programų versijomis.</w:t>
            </w:r>
          </w:p>
        </w:tc>
      </w:tr>
    </w:tbl>
    <w:p w14:paraId="60AA3E54" w14:textId="77777777" w:rsidR="001D3F1C" w:rsidRPr="009D3B23" w:rsidRDefault="001D3F1C" w:rsidP="001D3F1C">
      <w:pPr>
        <w:rPr>
          <w:rFonts w:eastAsia="Calibri" w:cs="Arial"/>
          <w:sz w:val="20"/>
          <w:szCs w:val="20"/>
        </w:rPr>
      </w:pPr>
    </w:p>
    <w:p w14:paraId="7E2619CB" w14:textId="32B5ED82" w:rsidR="001D3F1C" w:rsidRPr="009D3B23" w:rsidRDefault="001D3F1C" w:rsidP="001D3F1C">
      <w:pPr>
        <w:ind w:left="1080" w:firstLine="0"/>
        <w:jc w:val="both"/>
        <w:rPr>
          <w:rFonts w:eastAsia="Calibri" w:cs="Arial"/>
          <w:b/>
          <w:sz w:val="20"/>
          <w:szCs w:val="20"/>
        </w:rPr>
      </w:pPr>
      <w:r w:rsidRPr="009D3B23">
        <w:rPr>
          <w:rFonts w:eastAsia="Calibri" w:cs="Arial"/>
          <w:b/>
          <w:sz w:val="20"/>
          <w:szCs w:val="20"/>
        </w:rPr>
        <w:t xml:space="preserve">Lentelė Nr.20. Microsoft </w:t>
      </w:r>
      <w:proofErr w:type="spellStart"/>
      <w:r w:rsidRPr="009D3B23">
        <w:rPr>
          <w:rFonts w:eastAsia="Calibri" w:cs="Arial"/>
          <w:b/>
          <w:sz w:val="20"/>
          <w:szCs w:val="20"/>
        </w:rPr>
        <w:t>Core</w:t>
      </w:r>
      <w:proofErr w:type="spellEnd"/>
      <w:r w:rsidRPr="009D3B23">
        <w:rPr>
          <w:rFonts w:eastAsia="Calibri" w:cs="Arial"/>
          <w:b/>
          <w:sz w:val="20"/>
          <w:szCs w:val="20"/>
        </w:rPr>
        <w:t xml:space="preserve"> </w:t>
      </w:r>
      <w:proofErr w:type="spellStart"/>
      <w:r w:rsidRPr="009D3B23">
        <w:rPr>
          <w:rFonts w:eastAsia="Calibri" w:cs="Arial"/>
          <w:b/>
          <w:sz w:val="20"/>
          <w:szCs w:val="20"/>
        </w:rPr>
        <w:t>Infrastructure</w:t>
      </w:r>
      <w:proofErr w:type="spellEnd"/>
      <w:r w:rsidRPr="009D3B23">
        <w:rPr>
          <w:rFonts w:eastAsia="Calibri" w:cs="Arial"/>
          <w:b/>
          <w:sz w:val="20"/>
          <w:szCs w:val="20"/>
        </w:rPr>
        <w:t xml:space="preserve"> Server </w:t>
      </w:r>
      <w:proofErr w:type="spellStart"/>
      <w:r w:rsidRPr="009D3B23">
        <w:rPr>
          <w:rFonts w:eastAsia="Calibri" w:cs="Arial"/>
          <w:b/>
          <w:sz w:val="20"/>
          <w:szCs w:val="20"/>
        </w:rPr>
        <w:t>Suite</w:t>
      </w:r>
      <w:proofErr w:type="spellEnd"/>
      <w:r w:rsidRPr="009D3B23">
        <w:rPr>
          <w:rFonts w:eastAsia="Calibri" w:cs="Arial"/>
          <w:b/>
          <w:sz w:val="20"/>
          <w:szCs w:val="20"/>
        </w:rPr>
        <w:t xml:space="preserve"> </w:t>
      </w:r>
      <w:proofErr w:type="spellStart"/>
      <w:r w:rsidRPr="009D3B23">
        <w:rPr>
          <w:rFonts w:eastAsia="Calibri" w:cs="Arial"/>
          <w:b/>
          <w:sz w:val="20"/>
          <w:szCs w:val="20"/>
        </w:rPr>
        <w:t>Datacenter</w:t>
      </w:r>
      <w:proofErr w:type="spellEnd"/>
      <w:r w:rsidRPr="009D3B23">
        <w:rPr>
          <w:rFonts w:eastAsia="Calibri" w:cs="Arial"/>
          <w:b/>
          <w:sz w:val="20"/>
          <w:szCs w:val="20"/>
        </w:rPr>
        <w:t xml:space="preserve"> (naujausia gamintojo paskelbta versija) </w:t>
      </w:r>
      <w:r w:rsidR="003C67BE" w:rsidRPr="009D3B23">
        <w:rPr>
          <w:rFonts w:eastAsia="Calibri" w:cs="Arial"/>
          <w:b/>
          <w:sz w:val="20"/>
          <w:szCs w:val="20"/>
        </w:rPr>
        <w:t xml:space="preserve">licencija </w:t>
      </w:r>
      <w:r w:rsidRPr="009D3B23">
        <w:rPr>
          <w:rFonts w:eastAsia="Calibri" w:cs="Arial"/>
          <w:b/>
          <w:sz w:val="20"/>
          <w:szCs w:val="20"/>
        </w:rPr>
        <w:t>arba lygiavertės programinės įrangos licencija: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7655"/>
      </w:tblGrid>
      <w:tr w:rsidR="001D3F1C" w:rsidRPr="009D3B23" w14:paraId="5E663328" w14:textId="77777777" w:rsidTr="006309AB">
        <w:tc>
          <w:tcPr>
            <w:tcW w:w="1809" w:type="dxa"/>
            <w:tcBorders>
              <w:top w:val="single" w:sz="4" w:space="0" w:color="auto"/>
              <w:left w:val="single" w:sz="4" w:space="0" w:color="auto"/>
              <w:bottom w:val="single" w:sz="4" w:space="0" w:color="auto"/>
              <w:right w:val="single" w:sz="4" w:space="0" w:color="auto"/>
            </w:tcBorders>
            <w:hideMark/>
          </w:tcPr>
          <w:p w14:paraId="16B87590" w14:textId="77777777" w:rsidR="001D3F1C" w:rsidRPr="009D3B23" w:rsidRDefault="001D3F1C" w:rsidP="006309AB">
            <w:pPr>
              <w:ind w:right="57" w:firstLine="0"/>
              <w:rPr>
                <w:rFonts w:eastAsia="Calibri" w:cs="Arial"/>
                <w:snapToGrid w:val="0"/>
                <w:sz w:val="20"/>
                <w:szCs w:val="20"/>
              </w:rPr>
            </w:pPr>
            <w:r w:rsidRPr="009D3B23">
              <w:rPr>
                <w:rFonts w:eastAsia="Calibri" w:cs="Arial"/>
                <w:snapToGrid w:val="0"/>
                <w:sz w:val="20"/>
                <w:szCs w:val="20"/>
              </w:rPr>
              <w:t>Rodiklis</w:t>
            </w:r>
          </w:p>
        </w:tc>
        <w:tc>
          <w:tcPr>
            <w:tcW w:w="7655" w:type="dxa"/>
            <w:tcBorders>
              <w:top w:val="single" w:sz="4" w:space="0" w:color="auto"/>
              <w:left w:val="single" w:sz="4" w:space="0" w:color="auto"/>
              <w:bottom w:val="single" w:sz="4" w:space="0" w:color="auto"/>
              <w:right w:val="single" w:sz="4" w:space="0" w:color="auto"/>
            </w:tcBorders>
            <w:hideMark/>
          </w:tcPr>
          <w:p w14:paraId="3D82CFAF" w14:textId="77777777" w:rsidR="001D3F1C" w:rsidRPr="009D3B23" w:rsidRDefault="001D3F1C" w:rsidP="006309AB">
            <w:pPr>
              <w:ind w:right="57" w:firstLine="0"/>
              <w:rPr>
                <w:rFonts w:eastAsia="Calibri" w:cs="Arial"/>
                <w:snapToGrid w:val="0"/>
                <w:sz w:val="20"/>
                <w:szCs w:val="20"/>
              </w:rPr>
            </w:pPr>
            <w:r w:rsidRPr="009D3B23">
              <w:rPr>
                <w:rFonts w:eastAsia="Calibri" w:cs="Arial"/>
                <w:snapToGrid w:val="0"/>
                <w:sz w:val="20"/>
                <w:szCs w:val="20"/>
              </w:rPr>
              <w:t>Reikalaujama reikšmė</w:t>
            </w:r>
          </w:p>
        </w:tc>
      </w:tr>
      <w:tr w:rsidR="001D3F1C" w:rsidRPr="009D3B23" w14:paraId="70464032" w14:textId="77777777" w:rsidTr="006309AB">
        <w:trPr>
          <w:trHeight w:val="318"/>
        </w:trPr>
        <w:tc>
          <w:tcPr>
            <w:tcW w:w="1809" w:type="dxa"/>
            <w:tcBorders>
              <w:top w:val="single" w:sz="4" w:space="0" w:color="auto"/>
              <w:left w:val="single" w:sz="4" w:space="0" w:color="auto"/>
              <w:bottom w:val="single" w:sz="4" w:space="0" w:color="auto"/>
              <w:right w:val="single" w:sz="4" w:space="0" w:color="auto"/>
            </w:tcBorders>
          </w:tcPr>
          <w:p w14:paraId="7C5210DC"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Licencijos paskirtis</w:t>
            </w:r>
          </w:p>
        </w:tc>
        <w:tc>
          <w:tcPr>
            <w:tcW w:w="7655" w:type="dxa"/>
            <w:tcBorders>
              <w:top w:val="single" w:sz="4" w:space="0" w:color="auto"/>
              <w:left w:val="single" w:sz="4" w:space="0" w:color="auto"/>
              <w:bottom w:val="single" w:sz="4" w:space="0" w:color="auto"/>
              <w:right w:val="single" w:sz="4" w:space="0" w:color="auto"/>
            </w:tcBorders>
          </w:tcPr>
          <w:p w14:paraId="735DCB1E" w14:textId="77777777" w:rsidR="001D3F1C" w:rsidRPr="009D3B23" w:rsidRDefault="001D3F1C" w:rsidP="006309AB">
            <w:pPr>
              <w:ind w:right="57" w:firstLine="0"/>
              <w:jc w:val="both"/>
              <w:rPr>
                <w:rFonts w:eastAsia="Calibri" w:cs="Arial"/>
                <w:snapToGrid w:val="0"/>
                <w:color w:val="000000"/>
                <w:sz w:val="20"/>
                <w:szCs w:val="20"/>
              </w:rPr>
            </w:pPr>
            <w:r w:rsidRPr="009D3B23">
              <w:rPr>
                <w:rFonts w:eastAsia="Calibri" w:cs="Arial"/>
                <w:snapToGrid w:val="0"/>
                <w:color w:val="000000"/>
                <w:sz w:val="20"/>
                <w:szCs w:val="20"/>
              </w:rPr>
              <w:t>Licencija duomenų centro serverių infrastruktūrai, apimanti serverių operacines sistemas, antivirusinę bei serverių valdymo programinę įrangą.</w:t>
            </w:r>
          </w:p>
        </w:tc>
      </w:tr>
      <w:tr w:rsidR="001D3F1C" w:rsidRPr="009D3B23" w14:paraId="1A20D18D" w14:textId="77777777" w:rsidTr="006309AB">
        <w:tc>
          <w:tcPr>
            <w:tcW w:w="1809" w:type="dxa"/>
            <w:tcBorders>
              <w:top w:val="single" w:sz="4" w:space="0" w:color="auto"/>
              <w:left w:val="single" w:sz="4" w:space="0" w:color="auto"/>
              <w:bottom w:val="single" w:sz="4" w:space="0" w:color="auto"/>
              <w:right w:val="single" w:sz="4" w:space="0" w:color="auto"/>
            </w:tcBorders>
          </w:tcPr>
          <w:p w14:paraId="5219B992"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Palaikomas virtualių operacinių sistemų aplinkų kiekis</w:t>
            </w:r>
          </w:p>
        </w:tc>
        <w:tc>
          <w:tcPr>
            <w:tcW w:w="7655" w:type="dxa"/>
            <w:tcBorders>
              <w:top w:val="single" w:sz="4" w:space="0" w:color="auto"/>
              <w:left w:val="single" w:sz="4" w:space="0" w:color="auto"/>
              <w:bottom w:val="single" w:sz="4" w:space="0" w:color="auto"/>
              <w:right w:val="single" w:sz="4" w:space="0" w:color="auto"/>
            </w:tcBorders>
          </w:tcPr>
          <w:p w14:paraId="3FF0F62C"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Neribotas virtualių operacinių sistemų aplinkų kiekis.</w:t>
            </w:r>
          </w:p>
        </w:tc>
      </w:tr>
      <w:tr w:rsidR="001D3F1C" w:rsidRPr="009D3B23" w14:paraId="75F25762" w14:textId="77777777" w:rsidTr="006309AB">
        <w:tc>
          <w:tcPr>
            <w:tcW w:w="1809" w:type="dxa"/>
            <w:tcBorders>
              <w:top w:val="single" w:sz="4" w:space="0" w:color="auto"/>
              <w:left w:val="single" w:sz="4" w:space="0" w:color="auto"/>
              <w:bottom w:val="single" w:sz="4" w:space="0" w:color="auto"/>
              <w:right w:val="single" w:sz="4" w:space="0" w:color="auto"/>
            </w:tcBorders>
          </w:tcPr>
          <w:p w14:paraId="7813C059"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Su licencija pateikiama operacinės sistemos versija</w:t>
            </w:r>
          </w:p>
        </w:tc>
        <w:tc>
          <w:tcPr>
            <w:tcW w:w="7655" w:type="dxa"/>
            <w:tcBorders>
              <w:top w:val="single" w:sz="4" w:space="0" w:color="auto"/>
              <w:left w:val="single" w:sz="4" w:space="0" w:color="auto"/>
              <w:bottom w:val="single" w:sz="4" w:space="0" w:color="auto"/>
              <w:right w:val="single" w:sz="4" w:space="0" w:color="auto"/>
            </w:tcBorders>
          </w:tcPr>
          <w:p w14:paraId="28C70407"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Windows Server /2008/2008R2/2012/2012R2 ir naujesnė</w:t>
            </w:r>
          </w:p>
        </w:tc>
      </w:tr>
      <w:tr w:rsidR="001D3F1C" w:rsidRPr="009D3B23" w14:paraId="06A7DDAE" w14:textId="77777777" w:rsidTr="006309AB">
        <w:tc>
          <w:tcPr>
            <w:tcW w:w="1809" w:type="dxa"/>
            <w:tcBorders>
              <w:top w:val="single" w:sz="4" w:space="0" w:color="auto"/>
              <w:left w:val="single" w:sz="4" w:space="0" w:color="auto"/>
              <w:bottom w:val="single" w:sz="4" w:space="0" w:color="auto"/>
              <w:right w:val="single" w:sz="4" w:space="0" w:color="auto"/>
            </w:tcBorders>
          </w:tcPr>
          <w:p w14:paraId="6D0F3872"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Su licencija pateikiama valdymo programinė įranga</w:t>
            </w:r>
          </w:p>
        </w:tc>
        <w:tc>
          <w:tcPr>
            <w:tcW w:w="7655" w:type="dxa"/>
            <w:tcBorders>
              <w:top w:val="single" w:sz="4" w:space="0" w:color="auto"/>
              <w:left w:val="single" w:sz="4" w:space="0" w:color="auto"/>
              <w:bottom w:val="single" w:sz="4" w:space="0" w:color="auto"/>
              <w:right w:val="single" w:sz="4" w:space="0" w:color="auto"/>
            </w:tcBorders>
          </w:tcPr>
          <w:p w14:paraId="7BF55257" w14:textId="77777777" w:rsidR="001D3F1C" w:rsidRPr="009D3B23" w:rsidRDefault="001D3F1C" w:rsidP="006309AB">
            <w:pPr>
              <w:ind w:firstLine="0"/>
              <w:jc w:val="both"/>
              <w:rPr>
                <w:rFonts w:eastAsia="Calibri" w:cs="Arial"/>
                <w:sz w:val="20"/>
                <w:szCs w:val="20"/>
              </w:rPr>
            </w:pPr>
            <w:proofErr w:type="spellStart"/>
            <w:r w:rsidRPr="009D3B23">
              <w:rPr>
                <w:rFonts w:eastAsia="Calibri" w:cs="Arial"/>
                <w:sz w:val="20"/>
                <w:szCs w:val="20"/>
              </w:rPr>
              <w:t>Operations</w:t>
            </w:r>
            <w:proofErr w:type="spellEnd"/>
            <w:r w:rsidRPr="009D3B23">
              <w:rPr>
                <w:rFonts w:eastAsia="Calibri" w:cs="Arial"/>
                <w:sz w:val="20"/>
                <w:szCs w:val="20"/>
              </w:rPr>
              <w:t xml:space="preserve"> Manager Server ML valdymo licencija ir valdymo konsolė arba lygiavertė</w:t>
            </w:r>
          </w:p>
          <w:p w14:paraId="0D64C739" w14:textId="77777777" w:rsidR="001D3F1C" w:rsidRPr="009D3B23" w:rsidRDefault="001D3F1C" w:rsidP="006309AB">
            <w:pPr>
              <w:ind w:firstLine="0"/>
              <w:jc w:val="both"/>
              <w:rPr>
                <w:rFonts w:eastAsia="Calibri" w:cs="Arial"/>
                <w:sz w:val="20"/>
                <w:szCs w:val="20"/>
              </w:rPr>
            </w:pPr>
            <w:proofErr w:type="spellStart"/>
            <w:r w:rsidRPr="009D3B23">
              <w:rPr>
                <w:rFonts w:eastAsia="Calibri" w:cs="Arial"/>
                <w:sz w:val="20"/>
                <w:szCs w:val="20"/>
              </w:rPr>
              <w:t>Configuration</w:t>
            </w:r>
            <w:proofErr w:type="spellEnd"/>
            <w:r w:rsidRPr="009D3B23">
              <w:rPr>
                <w:rFonts w:eastAsia="Calibri" w:cs="Arial"/>
                <w:sz w:val="20"/>
                <w:szCs w:val="20"/>
              </w:rPr>
              <w:t xml:space="preserve"> Manager Server ML valdymo licencija ir valdymo konsolė arba lygiavertė</w:t>
            </w:r>
          </w:p>
          <w:p w14:paraId="6E3B93AC"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Data </w:t>
            </w:r>
            <w:proofErr w:type="spellStart"/>
            <w:r w:rsidRPr="009D3B23">
              <w:rPr>
                <w:rFonts w:eastAsia="Calibri" w:cs="Arial"/>
                <w:sz w:val="20"/>
                <w:szCs w:val="20"/>
              </w:rPr>
              <w:t>Protection</w:t>
            </w:r>
            <w:proofErr w:type="spellEnd"/>
            <w:r w:rsidRPr="009D3B23">
              <w:rPr>
                <w:rFonts w:eastAsia="Calibri" w:cs="Arial"/>
                <w:sz w:val="20"/>
                <w:szCs w:val="20"/>
              </w:rPr>
              <w:t xml:space="preserve"> Manager Server ML valdymo licencija ir valdymo konsolė arba lygiavertė</w:t>
            </w:r>
          </w:p>
          <w:p w14:paraId="7E9D0FA3"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System </w:t>
            </w:r>
            <w:proofErr w:type="spellStart"/>
            <w:r w:rsidRPr="009D3B23">
              <w:rPr>
                <w:rFonts w:eastAsia="Calibri" w:cs="Arial"/>
                <w:sz w:val="20"/>
                <w:szCs w:val="20"/>
              </w:rPr>
              <w:t>Center</w:t>
            </w:r>
            <w:proofErr w:type="spellEnd"/>
            <w:r w:rsidRPr="009D3B23">
              <w:rPr>
                <w:rFonts w:eastAsia="Calibri" w:cs="Arial"/>
                <w:sz w:val="20"/>
                <w:szCs w:val="20"/>
              </w:rPr>
              <w:t xml:space="preserve"> </w:t>
            </w:r>
            <w:proofErr w:type="spellStart"/>
            <w:r w:rsidRPr="009D3B23">
              <w:rPr>
                <w:rFonts w:eastAsia="Calibri" w:cs="Arial"/>
                <w:sz w:val="20"/>
                <w:szCs w:val="20"/>
              </w:rPr>
              <w:t>Endpoint</w:t>
            </w:r>
            <w:proofErr w:type="spellEnd"/>
            <w:r w:rsidRPr="009D3B23">
              <w:rPr>
                <w:rFonts w:eastAsia="Calibri" w:cs="Arial"/>
                <w:sz w:val="20"/>
                <w:szCs w:val="20"/>
              </w:rPr>
              <w:t xml:space="preserve"> </w:t>
            </w:r>
            <w:proofErr w:type="spellStart"/>
            <w:r w:rsidRPr="009D3B23">
              <w:rPr>
                <w:rFonts w:eastAsia="Calibri" w:cs="Arial"/>
                <w:sz w:val="20"/>
                <w:szCs w:val="20"/>
              </w:rPr>
              <w:t>Potection</w:t>
            </w:r>
            <w:proofErr w:type="spellEnd"/>
            <w:r w:rsidRPr="009D3B23">
              <w:rPr>
                <w:rFonts w:eastAsia="Calibri" w:cs="Arial"/>
                <w:sz w:val="20"/>
                <w:szCs w:val="20"/>
              </w:rPr>
              <w:t xml:space="preserve"> licencija arba lygiavertė</w:t>
            </w:r>
          </w:p>
          <w:p w14:paraId="6A6DDE9E"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Data </w:t>
            </w:r>
            <w:proofErr w:type="spellStart"/>
            <w:r w:rsidRPr="009D3B23">
              <w:rPr>
                <w:rFonts w:eastAsia="Calibri" w:cs="Arial"/>
                <w:sz w:val="20"/>
                <w:szCs w:val="20"/>
              </w:rPr>
              <w:t>Protection</w:t>
            </w:r>
            <w:proofErr w:type="spellEnd"/>
            <w:r w:rsidRPr="009D3B23">
              <w:rPr>
                <w:rFonts w:eastAsia="Calibri" w:cs="Arial"/>
                <w:sz w:val="20"/>
                <w:szCs w:val="20"/>
              </w:rPr>
              <w:t xml:space="preserve"> Manager Server ML valdymo licencija ir valdymo konsolė arba lygiavertė</w:t>
            </w:r>
          </w:p>
          <w:p w14:paraId="14023DBA" w14:textId="77777777" w:rsidR="001D3F1C" w:rsidRPr="009D3B23" w:rsidRDefault="001D3F1C" w:rsidP="006309AB">
            <w:pPr>
              <w:ind w:firstLine="0"/>
              <w:jc w:val="both"/>
              <w:rPr>
                <w:rFonts w:eastAsia="Calibri" w:cs="Arial"/>
                <w:sz w:val="20"/>
                <w:szCs w:val="20"/>
              </w:rPr>
            </w:pPr>
            <w:proofErr w:type="spellStart"/>
            <w:r w:rsidRPr="009D3B23">
              <w:rPr>
                <w:rFonts w:eastAsia="Calibri" w:cs="Arial"/>
                <w:sz w:val="20"/>
                <w:szCs w:val="20"/>
              </w:rPr>
              <w:t>Orchestrator</w:t>
            </w:r>
            <w:proofErr w:type="spellEnd"/>
            <w:r w:rsidRPr="009D3B23">
              <w:rPr>
                <w:rFonts w:eastAsia="Calibri" w:cs="Arial"/>
                <w:sz w:val="20"/>
                <w:szCs w:val="20"/>
              </w:rPr>
              <w:t xml:space="preserve"> Server ML licencija ir valdymo konsolė arba lygiavertė</w:t>
            </w:r>
          </w:p>
          <w:p w14:paraId="3506B262" w14:textId="77777777" w:rsidR="001D3F1C" w:rsidRPr="009D3B23" w:rsidRDefault="001D3F1C" w:rsidP="006309AB">
            <w:pPr>
              <w:ind w:firstLine="0"/>
              <w:jc w:val="both"/>
              <w:rPr>
                <w:rFonts w:eastAsia="Calibri" w:cs="Arial"/>
                <w:sz w:val="20"/>
                <w:szCs w:val="20"/>
              </w:rPr>
            </w:pPr>
            <w:proofErr w:type="spellStart"/>
            <w:r w:rsidRPr="009D3B23">
              <w:rPr>
                <w:rFonts w:eastAsia="Calibri" w:cs="Arial"/>
                <w:sz w:val="20"/>
                <w:szCs w:val="20"/>
              </w:rPr>
              <w:t>Virtual</w:t>
            </w:r>
            <w:proofErr w:type="spellEnd"/>
            <w:r w:rsidRPr="009D3B23">
              <w:rPr>
                <w:rFonts w:eastAsia="Calibri" w:cs="Arial"/>
                <w:sz w:val="20"/>
                <w:szCs w:val="20"/>
              </w:rPr>
              <w:t xml:space="preserve"> </w:t>
            </w:r>
            <w:proofErr w:type="spellStart"/>
            <w:r w:rsidRPr="009D3B23">
              <w:rPr>
                <w:rFonts w:eastAsia="Calibri" w:cs="Arial"/>
                <w:sz w:val="20"/>
                <w:szCs w:val="20"/>
              </w:rPr>
              <w:t>Machine</w:t>
            </w:r>
            <w:proofErr w:type="spellEnd"/>
            <w:r w:rsidRPr="009D3B23">
              <w:rPr>
                <w:rFonts w:eastAsia="Calibri" w:cs="Arial"/>
                <w:sz w:val="20"/>
                <w:szCs w:val="20"/>
              </w:rPr>
              <w:t xml:space="preserve"> Manager Server ML valdymo licencija ir valdymo konsolė arba lygiavertė</w:t>
            </w:r>
          </w:p>
          <w:p w14:paraId="5CF61AB6" w14:textId="77777777" w:rsidR="001D3F1C" w:rsidRPr="009D3B23" w:rsidRDefault="001D3F1C" w:rsidP="006309AB">
            <w:pPr>
              <w:ind w:firstLine="0"/>
              <w:jc w:val="both"/>
              <w:rPr>
                <w:rFonts w:eastAsia="Calibri" w:cs="Arial"/>
                <w:sz w:val="20"/>
                <w:szCs w:val="20"/>
              </w:rPr>
            </w:pPr>
            <w:proofErr w:type="spellStart"/>
            <w:r w:rsidRPr="009D3B23">
              <w:rPr>
                <w:rFonts w:eastAsia="Calibri" w:cs="Arial"/>
                <w:sz w:val="20"/>
                <w:szCs w:val="20"/>
              </w:rPr>
              <w:t>Service</w:t>
            </w:r>
            <w:proofErr w:type="spellEnd"/>
            <w:r w:rsidRPr="009D3B23">
              <w:rPr>
                <w:rFonts w:eastAsia="Calibri" w:cs="Arial"/>
                <w:sz w:val="20"/>
                <w:szCs w:val="20"/>
              </w:rPr>
              <w:t xml:space="preserve"> Manager Server ML valdymo licencija ir valdymo konsolė arba lygiavertė</w:t>
            </w:r>
          </w:p>
          <w:p w14:paraId="686BB266" w14:textId="77777777" w:rsidR="001D3F1C" w:rsidRPr="009D3B23" w:rsidRDefault="001D3F1C" w:rsidP="006309AB">
            <w:pPr>
              <w:ind w:firstLine="0"/>
              <w:jc w:val="both"/>
              <w:rPr>
                <w:rFonts w:eastAsia="Calibri" w:cs="Arial"/>
                <w:sz w:val="20"/>
                <w:szCs w:val="20"/>
              </w:rPr>
            </w:pPr>
            <w:proofErr w:type="spellStart"/>
            <w:r w:rsidRPr="009D3B23">
              <w:rPr>
                <w:rFonts w:eastAsia="Calibri" w:cs="Arial"/>
                <w:sz w:val="20"/>
                <w:szCs w:val="20"/>
              </w:rPr>
              <w:t>App</w:t>
            </w:r>
            <w:proofErr w:type="spellEnd"/>
            <w:r w:rsidRPr="009D3B23">
              <w:rPr>
                <w:rFonts w:eastAsia="Calibri" w:cs="Arial"/>
                <w:sz w:val="20"/>
                <w:szCs w:val="20"/>
              </w:rPr>
              <w:t xml:space="preserve"> </w:t>
            </w:r>
            <w:proofErr w:type="spellStart"/>
            <w:r w:rsidRPr="009D3B23">
              <w:rPr>
                <w:rFonts w:eastAsia="Calibri" w:cs="Arial"/>
                <w:sz w:val="20"/>
                <w:szCs w:val="20"/>
              </w:rPr>
              <w:t>Controller</w:t>
            </w:r>
            <w:proofErr w:type="spellEnd"/>
            <w:r w:rsidRPr="009D3B23">
              <w:rPr>
                <w:rFonts w:eastAsia="Calibri" w:cs="Arial"/>
                <w:sz w:val="20"/>
                <w:szCs w:val="20"/>
              </w:rPr>
              <w:t xml:space="preserve"> licencija ir valdymo konsolė arba lygiavertė</w:t>
            </w:r>
          </w:p>
        </w:tc>
      </w:tr>
      <w:tr w:rsidR="001D3F1C" w:rsidRPr="009D3B23" w14:paraId="0F0C5192" w14:textId="77777777" w:rsidTr="006309AB">
        <w:tc>
          <w:tcPr>
            <w:tcW w:w="1809" w:type="dxa"/>
            <w:tcBorders>
              <w:top w:val="single" w:sz="4" w:space="0" w:color="auto"/>
              <w:left w:val="single" w:sz="4" w:space="0" w:color="auto"/>
              <w:bottom w:val="single" w:sz="4" w:space="0" w:color="auto"/>
              <w:right w:val="single" w:sz="4" w:space="0" w:color="auto"/>
            </w:tcBorders>
          </w:tcPr>
          <w:p w14:paraId="70F021E4" w14:textId="77777777" w:rsidR="001D3F1C" w:rsidRPr="009D3B23" w:rsidRDefault="001D3F1C" w:rsidP="006309AB">
            <w:pPr>
              <w:ind w:firstLine="0"/>
              <w:rPr>
                <w:rFonts w:eastAsia="Calibri" w:cs="Arial"/>
                <w:sz w:val="20"/>
                <w:szCs w:val="20"/>
              </w:rPr>
            </w:pPr>
            <w:r w:rsidRPr="009D3B23">
              <w:rPr>
                <w:rFonts w:eastAsia="Calibri" w:cs="Arial"/>
                <w:sz w:val="20"/>
                <w:szCs w:val="20"/>
              </w:rPr>
              <w:t>Suderinamumas</w:t>
            </w:r>
          </w:p>
        </w:tc>
        <w:tc>
          <w:tcPr>
            <w:tcW w:w="7655" w:type="dxa"/>
            <w:tcBorders>
              <w:top w:val="single" w:sz="4" w:space="0" w:color="auto"/>
              <w:left w:val="single" w:sz="4" w:space="0" w:color="auto"/>
              <w:bottom w:val="single" w:sz="4" w:space="0" w:color="auto"/>
              <w:right w:val="single" w:sz="4" w:space="0" w:color="auto"/>
            </w:tcBorders>
          </w:tcPr>
          <w:p w14:paraId="4751252F" w14:textId="77777777" w:rsidR="001D3F1C" w:rsidRPr="009D3B23" w:rsidRDefault="001D3F1C" w:rsidP="006309AB">
            <w:pPr>
              <w:ind w:firstLine="0"/>
              <w:rPr>
                <w:rFonts w:eastAsia="Calibri" w:cs="Arial"/>
                <w:sz w:val="20"/>
                <w:szCs w:val="20"/>
              </w:rPr>
            </w:pPr>
            <w:r w:rsidRPr="009D3B23">
              <w:rPr>
                <w:rFonts w:eastAsia="Calibri" w:cs="Arial"/>
                <w:sz w:val="20"/>
                <w:szCs w:val="20"/>
              </w:rPr>
              <w:t>Pateikiama programinė įranga turi būti vieno gamintojo.</w:t>
            </w:r>
          </w:p>
        </w:tc>
      </w:tr>
      <w:tr w:rsidR="001D3F1C" w:rsidRPr="009D3B23" w14:paraId="4D1D8D69" w14:textId="77777777" w:rsidTr="006309AB">
        <w:tc>
          <w:tcPr>
            <w:tcW w:w="1809" w:type="dxa"/>
            <w:tcBorders>
              <w:top w:val="single" w:sz="4" w:space="0" w:color="auto"/>
              <w:left w:val="single" w:sz="4" w:space="0" w:color="auto"/>
              <w:bottom w:val="single" w:sz="4" w:space="0" w:color="auto"/>
              <w:right w:val="single" w:sz="4" w:space="0" w:color="auto"/>
            </w:tcBorders>
          </w:tcPr>
          <w:p w14:paraId="66A20B2E"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Naudotojo sąsaja</w:t>
            </w:r>
          </w:p>
        </w:tc>
        <w:tc>
          <w:tcPr>
            <w:tcW w:w="7655" w:type="dxa"/>
            <w:tcBorders>
              <w:top w:val="single" w:sz="4" w:space="0" w:color="auto"/>
              <w:left w:val="single" w:sz="4" w:space="0" w:color="auto"/>
              <w:bottom w:val="single" w:sz="4" w:space="0" w:color="auto"/>
              <w:right w:val="single" w:sz="4" w:space="0" w:color="auto"/>
            </w:tcBorders>
          </w:tcPr>
          <w:p w14:paraId="7193C5F0"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Programinė įranga turi palaikyti ir užtikrinti daugiakalbę naudotojo sąsają, atsižvelgiant į gamintojo galimybes (anglų kalba privaloma).</w:t>
            </w:r>
          </w:p>
        </w:tc>
      </w:tr>
      <w:tr w:rsidR="001D3F1C" w:rsidRPr="009D3B23" w14:paraId="5881F978" w14:textId="77777777" w:rsidTr="006309AB">
        <w:tc>
          <w:tcPr>
            <w:tcW w:w="1809" w:type="dxa"/>
            <w:tcBorders>
              <w:top w:val="single" w:sz="4" w:space="0" w:color="auto"/>
              <w:left w:val="single" w:sz="4" w:space="0" w:color="auto"/>
              <w:bottom w:val="single" w:sz="4" w:space="0" w:color="auto"/>
              <w:right w:val="single" w:sz="4" w:space="0" w:color="auto"/>
            </w:tcBorders>
          </w:tcPr>
          <w:p w14:paraId="01C6CD7D"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Licencijavimo tipas</w:t>
            </w:r>
          </w:p>
        </w:tc>
        <w:tc>
          <w:tcPr>
            <w:tcW w:w="7655" w:type="dxa"/>
            <w:tcBorders>
              <w:top w:val="single" w:sz="4" w:space="0" w:color="auto"/>
              <w:left w:val="single" w:sz="4" w:space="0" w:color="auto"/>
              <w:bottom w:val="single" w:sz="4" w:space="0" w:color="auto"/>
              <w:right w:val="single" w:sz="4" w:space="0" w:color="auto"/>
            </w:tcBorders>
          </w:tcPr>
          <w:p w14:paraId="42C5EDCE"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Licencijuojama pagal procesoriaus branduolių skaičių (angl. „per </w:t>
            </w:r>
            <w:proofErr w:type="spellStart"/>
            <w:r w:rsidRPr="009D3B23">
              <w:rPr>
                <w:rFonts w:eastAsia="Calibri" w:cs="Arial"/>
                <w:sz w:val="20"/>
                <w:szCs w:val="20"/>
              </w:rPr>
              <w:t>Core</w:t>
            </w:r>
            <w:proofErr w:type="spellEnd"/>
            <w:r w:rsidRPr="009D3B23">
              <w:rPr>
                <w:rFonts w:eastAsia="Calibri" w:cs="Arial"/>
                <w:sz w:val="20"/>
                <w:szCs w:val="20"/>
              </w:rPr>
              <w:t>“).</w:t>
            </w:r>
          </w:p>
          <w:p w14:paraId="3E40D6EC"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Turi būti suteikta licencinė teisė naudoti neribotą virtualių serverių skaičių ir licencijuoti ne mažiau nei 2 fizinius procesoriaus branduolius. Turi turėti naujumo garantiją, suteikiančią teisę naudotis licencijos galiojimo termino metu išleistomis naujomis programų versijomis, pasirinktinomis senesnėmis programų versijomis..</w:t>
            </w:r>
          </w:p>
        </w:tc>
      </w:tr>
    </w:tbl>
    <w:p w14:paraId="0D4C535A" w14:textId="77777777" w:rsidR="001D3F1C" w:rsidRPr="009D3B23" w:rsidRDefault="001D3F1C" w:rsidP="001D3F1C">
      <w:pPr>
        <w:rPr>
          <w:rFonts w:eastAsia="Calibri" w:cs="Arial"/>
          <w:sz w:val="20"/>
          <w:szCs w:val="20"/>
        </w:rPr>
      </w:pPr>
    </w:p>
    <w:p w14:paraId="5AC419E8" w14:textId="77777777" w:rsidR="00183CC0" w:rsidRDefault="00183CC0" w:rsidP="001D3F1C">
      <w:pPr>
        <w:ind w:left="709" w:firstLine="0"/>
        <w:jc w:val="both"/>
        <w:rPr>
          <w:ins w:id="1" w:author="Marija Grušienė" w:date="2017-01-30T14:13:00Z"/>
          <w:rFonts w:eastAsia="Calibri" w:cs="Arial"/>
          <w:b/>
          <w:sz w:val="20"/>
          <w:szCs w:val="20"/>
        </w:rPr>
      </w:pPr>
    </w:p>
    <w:p w14:paraId="4426669B" w14:textId="77777777" w:rsidR="001D3F1C" w:rsidRPr="009D3B23" w:rsidRDefault="001D3F1C" w:rsidP="001D3F1C">
      <w:pPr>
        <w:ind w:left="709" w:firstLine="0"/>
        <w:jc w:val="both"/>
        <w:rPr>
          <w:rFonts w:eastAsia="Calibri" w:cs="Arial"/>
          <w:b/>
          <w:color w:val="000000"/>
          <w:sz w:val="20"/>
          <w:szCs w:val="20"/>
        </w:rPr>
      </w:pPr>
      <w:bookmarkStart w:id="2" w:name="_GoBack"/>
      <w:bookmarkEnd w:id="2"/>
      <w:r w:rsidRPr="009D3B23">
        <w:rPr>
          <w:rFonts w:eastAsia="Calibri" w:cs="Arial"/>
          <w:b/>
          <w:sz w:val="20"/>
          <w:szCs w:val="20"/>
        </w:rPr>
        <w:lastRenderedPageBreak/>
        <w:t xml:space="preserve">Lentelė Nr. 21. Microsoft </w:t>
      </w:r>
      <w:proofErr w:type="spellStart"/>
      <w:r w:rsidRPr="009D3B23">
        <w:rPr>
          <w:rFonts w:eastAsia="Calibri" w:cs="Arial"/>
          <w:b/>
          <w:sz w:val="20"/>
          <w:szCs w:val="20"/>
        </w:rPr>
        <w:t>Consulting</w:t>
      </w:r>
      <w:proofErr w:type="spellEnd"/>
      <w:r w:rsidRPr="009D3B23">
        <w:rPr>
          <w:rFonts w:eastAsia="Calibri" w:cs="Arial"/>
          <w:b/>
          <w:sz w:val="20"/>
          <w:szCs w:val="20"/>
        </w:rPr>
        <w:t xml:space="preserve"> </w:t>
      </w:r>
      <w:proofErr w:type="spellStart"/>
      <w:r w:rsidRPr="009D3B23">
        <w:rPr>
          <w:rFonts w:eastAsia="Calibri" w:cs="Arial"/>
          <w:b/>
          <w:sz w:val="20"/>
          <w:szCs w:val="20"/>
        </w:rPr>
        <w:t>Services</w:t>
      </w:r>
      <w:proofErr w:type="spellEnd"/>
      <w:r w:rsidRPr="009D3B23">
        <w:rPr>
          <w:rFonts w:eastAsia="Calibri" w:cs="Arial"/>
          <w:b/>
          <w:sz w:val="20"/>
          <w:szCs w:val="20"/>
        </w:rPr>
        <w:t xml:space="preserve"> gamintojo paslaugos licencija arba lygiavertės paslaugos licencija: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7655"/>
      </w:tblGrid>
      <w:tr w:rsidR="001D3F1C" w:rsidRPr="009D3B23" w14:paraId="2FB3D93B" w14:textId="77777777" w:rsidTr="006309AB">
        <w:tc>
          <w:tcPr>
            <w:tcW w:w="1809" w:type="dxa"/>
            <w:tcBorders>
              <w:top w:val="single" w:sz="4" w:space="0" w:color="auto"/>
              <w:left w:val="single" w:sz="4" w:space="0" w:color="auto"/>
              <w:bottom w:val="single" w:sz="4" w:space="0" w:color="auto"/>
              <w:right w:val="single" w:sz="4" w:space="0" w:color="auto"/>
            </w:tcBorders>
            <w:hideMark/>
          </w:tcPr>
          <w:p w14:paraId="103B2A05"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Rodiklis</w:t>
            </w:r>
          </w:p>
        </w:tc>
        <w:tc>
          <w:tcPr>
            <w:tcW w:w="7655" w:type="dxa"/>
            <w:tcBorders>
              <w:top w:val="single" w:sz="4" w:space="0" w:color="auto"/>
              <w:left w:val="single" w:sz="4" w:space="0" w:color="auto"/>
              <w:bottom w:val="single" w:sz="4" w:space="0" w:color="auto"/>
              <w:right w:val="single" w:sz="4" w:space="0" w:color="auto"/>
            </w:tcBorders>
            <w:hideMark/>
          </w:tcPr>
          <w:p w14:paraId="48C7AFE6"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Reikalaujama reikšmė</w:t>
            </w:r>
          </w:p>
        </w:tc>
      </w:tr>
      <w:tr w:rsidR="001D3F1C" w:rsidRPr="009D3B23" w14:paraId="7F5B8F17" w14:textId="77777777" w:rsidTr="006309AB">
        <w:tc>
          <w:tcPr>
            <w:tcW w:w="1809" w:type="dxa"/>
            <w:tcBorders>
              <w:top w:val="single" w:sz="4" w:space="0" w:color="auto"/>
              <w:left w:val="single" w:sz="4" w:space="0" w:color="auto"/>
              <w:bottom w:val="single" w:sz="4" w:space="0" w:color="auto"/>
              <w:right w:val="single" w:sz="4" w:space="0" w:color="auto"/>
            </w:tcBorders>
            <w:hideMark/>
          </w:tcPr>
          <w:p w14:paraId="4E990E2D"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Paslaugos paskirtis</w:t>
            </w:r>
          </w:p>
        </w:tc>
        <w:tc>
          <w:tcPr>
            <w:tcW w:w="7655" w:type="dxa"/>
            <w:tcBorders>
              <w:top w:val="single" w:sz="4" w:space="0" w:color="auto"/>
              <w:left w:val="single" w:sz="4" w:space="0" w:color="auto"/>
              <w:bottom w:val="single" w:sz="4" w:space="0" w:color="auto"/>
              <w:right w:val="single" w:sz="4" w:space="0" w:color="auto"/>
            </w:tcBorders>
            <w:hideMark/>
          </w:tcPr>
          <w:p w14:paraId="60C1A172"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Tiesiogiai programinės įrangos gamintojo teikiamos sprendimų architektūros analizės, planavimo ir diegimo konsultavimo paslaugos.</w:t>
            </w:r>
          </w:p>
        </w:tc>
      </w:tr>
      <w:tr w:rsidR="001D3F1C" w:rsidRPr="009D3B23" w14:paraId="02BCAF1B" w14:textId="77777777" w:rsidTr="006309AB">
        <w:tc>
          <w:tcPr>
            <w:tcW w:w="1809" w:type="dxa"/>
            <w:tcBorders>
              <w:top w:val="single" w:sz="4" w:space="0" w:color="auto"/>
              <w:left w:val="single" w:sz="4" w:space="0" w:color="auto"/>
              <w:bottom w:val="single" w:sz="4" w:space="0" w:color="auto"/>
              <w:right w:val="single" w:sz="4" w:space="0" w:color="auto"/>
            </w:tcBorders>
          </w:tcPr>
          <w:p w14:paraId="768D6F25"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Paslaugų kiekis </w:t>
            </w:r>
          </w:p>
        </w:tc>
        <w:tc>
          <w:tcPr>
            <w:tcW w:w="7655" w:type="dxa"/>
            <w:tcBorders>
              <w:top w:val="single" w:sz="4" w:space="0" w:color="auto"/>
              <w:left w:val="single" w:sz="4" w:space="0" w:color="auto"/>
              <w:bottom w:val="single" w:sz="4" w:space="0" w:color="auto"/>
              <w:right w:val="single" w:sz="4" w:space="0" w:color="auto"/>
            </w:tcBorders>
          </w:tcPr>
          <w:p w14:paraId="2AEDE025" w14:textId="77777777" w:rsidR="001D3F1C" w:rsidRPr="009D3B23" w:rsidRDefault="001D3F1C" w:rsidP="006309AB">
            <w:pPr>
              <w:ind w:firstLine="0"/>
              <w:jc w:val="both"/>
              <w:rPr>
                <w:rFonts w:eastAsia="Calibri" w:cs="Arial"/>
                <w:sz w:val="20"/>
                <w:szCs w:val="20"/>
              </w:rPr>
            </w:pPr>
            <w:r w:rsidRPr="009D3B23">
              <w:rPr>
                <w:rFonts w:eastAsia="Calibri" w:cs="Arial"/>
                <w:sz w:val="20"/>
                <w:szCs w:val="20"/>
              </w:rPr>
              <w:t xml:space="preserve">Paslaugų paketas, kuris apima ne mažiau nei 210 programinės įrangos gamintojo konsultavimo valandų. </w:t>
            </w:r>
          </w:p>
        </w:tc>
      </w:tr>
    </w:tbl>
    <w:p w14:paraId="52DD4EF8" w14:textId="77777777" w:rsidR="00314984" w:rsidRPr="009D3B23" w:rsidRDefault="00314984" w:rsidP="00314984">
      <w:pPr>
        <w:pStyle w:val="ListParagraph"/>
        <w:pBdr>
          <w:bottom w:val="single" w:sz="8" w:space="1" w:color="auto"/>
          <w:between w:val="single" w:sz="12" w:space="1" w:color="auto"/>
        </w:pBdr>
        <w:tabs>
          <w:tab w:val="left" w:pos="567"/>
        </w:tabs>
        <w:spacing w:before="60" w:after="60"/>
        <w:ind w:left="0" w:firstLine="0"/>
        <w:contextualSpacing w:val="0"/>
        <w:rPr>
          <w:rFonts w:cs="Arial"/>
          <w:b/>
          <w:sz w:val="20"/>
          <w:szCs w:val="20"/>
        </w:rPr>
      </w:pPr>
    </w:p>
    <w:p w14:paraId="29DC91CE" w14:textId="77777777" w:rsidR="00D604EF" w:rsidRPr="008B2A0A" w:rsidRDefault="00D604EF" w:rsidP="00D604EF">
      <w:pPr>
        <w:pStyle w:val="ListParagraph"/>
        <w:numPr>
          <w:ilvl w:val="1"/>
          <w:numId w:val="26"/>
        </w:numPr>
        <w:pBdr>
          <w:bottom w:val="single" w:sz="8" w:space="1" w:color="auto"/>
          <w:between w:val="single" w:sz="12" w:space="1" w:color="auto"/>
        </w:pBdr>
        <w:tabs>
          <w:tab w:val="left" w:pos="567"/>
        </w:tabs>
        <w:spacing w:before="60" w:after="60"/>
        <w:ind w:left="0" w:firstLine="0"/>
        <w:contextualSpacing w:val="0"/>
        <w:rPr>
          <w:rFonts w:cs="Arial"/>
          <w:b/>
          <w:sz w:val="20"/>
          <w:szCs w:val="20"/>
        </w:rPr>
      </w:pPr>
      <w:r w:rsidRPr="008B2A0A">
        <w:rPr>
          <w:rFonts w:cs="Arial"/>
          <w:b/>
          <w:sz w:val="20"/>
          <w:szCs w:val="20"/>
        </w:rPr>
        <w:t>Sutartinių įsipareigojimų vykdymo tvarka ir terminai</w:t>
      </w:r>
    </w:p>
    <w:p w14:paraId="73AA0AE0" w14:textId="77777777" w:rsidR="00A272B8" w:rsidRPr="008B2A0A" w:rsidRDefault="00A272B8" w:rsidP="00A272B8">
      <w:pPr>
        <w:pStyle w:val="ListParagraph"/>
        <w:numPr>
          <w:ilvl w:val="2"/>
          <w:numId w:val="26"/>
        </w:numPr>
        <w:tabs>
          <w:tab w:val="left" w:pos="720"/>
        </w:tabs>
        <w:ind w:left="0" w:firstLine="0"/>
        <w:contextualSpacing w:val="0"/>
        <w:jc w:val="both"/>
        <w:rPr>
          <w:rFonts w:cs="Arial"/>
          <w:i/>
          <w:sz w:val="20"/>
          <w:szCs w:val="20"/>
        </w:rPr>
      </w:pPr>
      <w:r w:rsidRPr="008B2A0A">
        <w:rPr>
          <w:rStyle w:val="Laukeliai"/>
          <w:rFonts w:cs="Arial"/>
          <w:szCs w:val="20"/>
        </w:rPr>
        <w:t>Pirkėjas ne vėliau kaip prieš 5 (penkias) dienas iki licencijų prenumeratos pratęsimo</w:t>
      </w:r>
      <w:r w:rsidRPr="008B2A0A">
        <w:rPr>
          <w:rFonts w:cs="Arial"/>
          <w:i/>
          <w:sz w:val="20"/>
          <w:szCs w:val="20"/>
        </w:rPr>
        <w:t xml:space="preserve"> </w:t>
      </w:r>
      <w:r w:rsidRPr="008B2A0A">
        <w:rPr>
          <w:rFonts w:cs="Arial"/>
          <w:sz w:val="20"/>
          <w:szCs w:val="20"/>
        </w:rPr>
        <w:t>dienos</w:t>
      </w:r>
      <w:r w:rsidRPr="008B2A0A">
        <w:rPr>
          <w:rStyle w:val="Laukeliai"/>
          <w:rFonts w:cs="Arial"/>
          <w:szCs w:val="20"/>
        </w:rPr>
        <w:t xml:space="preserve"> pateiks užsakymą su nurodytais tiksliais licencijų prenumeratos kiekiais. </w:t>
      </w:r>
    </w:p>
    <w:p w14:paraId="279E6F2D" w14:textId="77777777" w:rsidR="00513822" w:rsidRPr="008B2A0A" w:rsidRDefault="00513822" w:rsidP="00513822">
      <w:pPr>
        <w:pStyle w:val="ListParagraph"/>
        <w:numPr>
          <w:ilvl w:val="2"/>
          <w:numId w:val="26"/>
        </w:numPr>
        <w:tabs>
          <w:tab w:val="left" w:pos="720"/>
        </w:tabs>
        <w:ind w:left="0" w:firstLine="0"/>
        <w:contextualSpacing w:val="0"/>
        <w:jc w:val="both"/>
        <w:rPr>
          <w:rStyle w:val="Laukeliai"/>
          <w:rFonts w:cs="Arial"/>
          <w:szCs w:val="20"/>
        </w:rPr>
      </w:pPr>
      <w:r w:rsidRPr="008B2A0A">
        <w:rPr>
          <w:rStyle w:val="Laukeliai"/>
          <w:rFonts w:cs="Arial"/>
          <w:szCs w:val="20"/>
        </w:rPr>
        <w:t>Prekių teikimo laikotarpis – 12 (dvylika) mėnesių. Pirmų metų perkamos licencijų prenumeratos galiojimo terminas nuo 2017.02.01 iki 2018.01.31.</w:t>
      </w:r>
    </w:p>
    <w:p w14:paraId="15B5703B" w14:textId="77777777" w:rsidR="00513822" w:rsidRPr="008B2A0A" w:rsidRDefault="00513822" w:rsidP="00513822">
      <w:pPr>
        <w:pStyle w:val="ListParagraph"/>
        <w:numPr>
          <w:ilvl w:val="2"/>
          <w:numId w:val="26"/>
        </w:numPr>
        <w:tabs>
          <w:tab w:val="left" w:pos="720"/>
        </w:tabs>
        <w:ind w:left="0" w:firstLine="0"/>
        <w:jc w:val="both"/>
        <w:rPr>
          <w:rStyle w:val="Laukeliai"/>
          <w:rFonts w:cs="Arial"/>
          <w:szCs w:val="20"/>
        </w:rPr>
      </w:pPr>
      <w:r w:rsidRPr="008B2A0A">
        <w:rPr>
          <w:rStyle w:val="Laukeliai"/>
          <w:rFonts w:cs="Arial"/>
          <w:szCs w:val="20"/>
        </w:rPr>
        <w:t>Jeigu praėjus 9 (devyniems) mėnesiams nuo Prekių teikimo pradžios nei viena iš Šalių raštu nepateikia pageidavimo nepratęsti Prekių teikimo laikotarpio,  Prekių teikimo laikotarpis tokiomis pat sąlygomis pratęsiamas dar 12 (dvylikai) mėnesių, neviršijant bendros Sutarties kainos. Pratęsimo sąlyga taikoma ne daugiau nei 2 (du) kartus.</w:t>
      </w:r>
    </w:p>
    <w:p w14:paraId="6C9F4240" w14:textId="08655FFC" w:rsidR="00513822" w:rsidRPr="008B2A0A" w:rsidRDefault="00513822" w:rsidP="00513822">
      <w:pPr>
        <w:pStyle w:val="ListParagraph"/>
        <w:numPr>
          <w:ilvl w:val="2"/>
          <w:numId w:val="26"/>
        </w:numPr>
        <w:tabs>
          <w:tab w:val="left" w:pos="720"/>
        </w:tabs>
        <w:ind w:left="0" w:firstLine="0"/>
        <w:jc w:val="both"/>
        <w:rPr>
          <w:rStyle w:val="Laukeliai"/>
          <w:rFonts w:cs="Arial"/>
          <w:szCs w:val="20"/>
        </w:rPr>
      </w:pPr>
      <w:r w:rsidRPr="008B2A0A">
        <w:rPr>
          <w:rStyle w:val="Laukeliai"/>
          <w:rFonts w:cs="Arial"/>
          <w:szCs w:val="20"/>
        </w:rPr>
        <w:t>Jei Sutartis pratęsiama kitam teikimo laikotarpiui, tai Pirkėjas ne vėliau kaip 10 dienų iki buvusio laikotarpio pabaigos pateikia užsakymą su patikslintais prekių kiekiais kitam laikotarpiui. Taikomas vieneto įkainis pagal pasiūlyme pateiktus atitinkamo laikotarpio prekių įkainius.</w:t>
      </w:r>
    </w:p>
    <w:p w14:paraId="4E78E930" w14:textId="31CDDE43" w:rsidR="00513822" w:rsidRPr="008B2A0A" w:rsidRDefault="00513822" w:rsidP="00513822">
      <w:pPr>
        <w:pStyle w:val="ListParagraph"/>
        <w:numPr>
          <w:ilvl w:val="2"/>
          <w:numId w:val="26"/>
        </w:numPr>
        <w:tabs>
          <w:tab w:val="left" w:pos="720"/>
        </w:tabs>
        <w:ind w:left="0" w:firstLine="0"/>
        <w:contextualSpacing w:val="0"/>
        <w:jc w:val="both"/>
        <w:rPr>
          <w:rStyle w:val="Laukeliai"/>
          <w:rFonts w:cs="Arial"/>
          <w:szCs w:val="20"/>
        </w:rPr>
      </w:pPr>
      <w:r w:rsidRPr="008B2A0A">
        <w:rPr>
          <w:rStyle w:val="Laukeliai"/>
          <w:rFonts w:cs="Arial"/>
          <w:szCs w:val="20"/>
        </w:rPr>
        <w:t>Pirkėjas turi teisę kai kurių pasiūlyme pateiktų komponenčių neužsakyti.</w:t>
      </w:r>
    </w:p>
    <w:p w14:paraId="329D3BED" w14:textId="16BD79A1" w:rsidR="00A272B8" w:rsidRPr="008B2A0A" w:rsidRDefault="00A272B8" w:rsidP="00A272B8">
      <w:pPr>
        <w:pStyle w:val="ListParagraph"/>
        <w:numPr>
          <w:ilvl w:val="2"/>
          <w:numId w:val="26"/>
        </w:numPr>
        <w:tabs>
          <w:tab w:val="left" w:pos="720"/>
        </w:tabs>
        <w:ind w:left="0" w:firstLine="0"/>
        <w:contextualSpacing w:val="0"/>
        <w:jc w:val="both"/>
        <w:rPr>
          <w:rStyle w:val="Laukeliai"/>
          <w:rFonts w:cs="Arial"/>
          <w:szCs w:val="20"/>
        </w:rPr>
      </w:pPr>
      <w:r w:rsidRPr="008B2A0A">
        <w:rPr>
          <w:rStyle w:val="Laukeliai"/>
          <w:rFonts w:cs="Arial"/>
          <w:szCs w:val="20"/>
        </w:rPr>
        <w:t>Tiekėjas įsipareigoja visas Licencijas perduoti Pirkėjui ne vėliau kaip per 5(penkias) darbo dienas nuo Pirkėjo užsakymo pateikimo dienos.</w:t>
      </w:r>
    </w:p>
    <w:p w14:paraId="5510CFDC" w14:textId="79367641" w:rsidR="00A272B8" w:rsidRPr="008B2A0A" w:rsidRDefault="00A272B8" w:rsidP="00A272B8">
      <w:pPr>
        <w:pStyle w:val="ListParagraph"/>
        <w:numPr>
          <w:ilvl w:val="2"/>
          <w:numId w:val="26"/>
        </w:numPr>
        <w:tabs>
          <w:tab w:val="left" w:pos="720"/>
        </w:tabs>
        <w:ind w:left="0" w:firstLine="0"/>
        <w:contextualSpacing w:val="0"/>
        <w:jc w:val="both"/>
        <w:rPr>
          <w:rStyle w:val="Laukeliai"/>
          <w:rFonts w:cs="Arial"/>
          <w:szCs w:val="20"/>
        </w:rPr>
      </w:pPr>
      <w:r w:rsidRPr="008B2A0A">
        <w:rPr>
          <w:rStyle w:val="Laukeliai"/>
          <w:rFonts w:cs="Arial"/>
          <w:szCs w:val="20"/>
        </w:rPr>
        <w:t xml:space="preserve">Tiekėjas kartu su </w:t>
      </w:r>
      <w:r w:rsidR="007D0861" w:rsidRPr="008B2A0A">
        <w:rPr>
          <w:rStyle w:val="Laukeliai"/>
          <w:rFonts w:cs="Arial"/>
          <w:szCs w:val="20"/>
        </w:rPr>
        <w:t xml:space="preserve">Prekėmis </w:t>
      </w:r>
      <w:r w:rsidRPr="008B2A0A">
        <w:rPr>
          <w:rStyle w:val="Laukeliai"/>
          <w:rFonts w:cs="Arial"/>
          <w:szCs w:val="20"/>
        </w:rPr>
        <w:t xml:space="preserve">privalo pateikti Pirkėjui </w:t>
      </w:r>
      <w:r w:rsidR="007D0861" w:rsidRPr="008B2A0A">
        <w:rPr>
          <w:rStyle w:val="Laukeliai"/>
          <w:rFonts w:cs="Arial"/>
          <w:szCs w:val="20"/>
        </w:rPr>
        <w:t xml:space="preserve">Prekių </w:t>
      </w:r>
      <w:r w:rsidRPr="008B2A0A">
        <w:rPr>
          <w:rStyle w:val="Laukeliai"/>
          <w:rFonts w:cs="Arial"/>
          <w:szCs w:val="20"/>
        </w:rPr>
        <w:t>perdavimo-priėmimo aktą</w:t>
      </w:r>
      <w:r w:rsidR="00FE27B0" w:rsidRPr="008B2A0A">
        <w:rPr>
          <w:rStyle w:val="Laukeliai"/>
          <w:rFonts w:cs="Arial"/>
          <w:szCs w:val="20"/>
        </w:rPr>
        <w:t>.</w:t>
      </w:r>
    </w:p>
    <w:p w14:paraId="0102FFD2" w14:textId="39639320" w:rsidR="00A272B8" w:rsidRPr="008B2A0A" w:rsidRDefault="007D0861" w:rsidP="00A272B8">
      <w:pPr>
        <w:pStyle w:val="ListParagraph"/>
        <w:numPr>
          <w:ilvl w:val="2"/>
          <w:numId w:val="26"/>
        </w:numPr>
        <w:tabs>
          <w:tab w:val="left" w:pos="720"/>
        </w:tabs>
        <w:ind w:left="0" w:firstLine="0"/>
        <w:contextualSpacing w:val="0"/>
        <w:jc w:val="both"/>
        <w:rPr>
          <w:rStyle w:val="Laukeliai"/>
          <w:rFonts w:cs="Arial"/>
          <w:szCs w:val="20"/>
        </w:rPr>
      </w:pPr>
      <w:r w:rsidRPr="008B2A0A">
        <w:rPr>
          <w:rStyle w:val="Laukeliai"/>
          <w:rFonts w:cs="Arial"/>
          <w:szCs w:val="20"/>
        </w:rPr>
        <w:t xml:space="preserve">Prekių </w:t>
      </w:r>
      <w:r w:rsidR="00A272B8" w:rsidRPr="008B2A0A">
        <w:rPr>
          <w:rStyle w:val="Laukeliai"/>
          <w:rFonts w:cs="Arial"/>
          <w:szCs w:val="20"/>
        </w:rPr>
        <w:t>priėmimas įforminamas Licencijų perdavimo-priėmimo aktu, surašytu 2 (dviem) vienodą teisinę galią turinčiais egzemplioriais. Licencijų perdavimo-priėmimo aktą parengia Tiekėjas.</w:t>
      </w:r>
    </w:p>
    <w:p w14:paraId="6B1CC70B" w14:textId="0B6254BB" w:rsidR="00A272B8" w:rsidRPr="008B2A0A" w:rsidRDefault="007D0861" w:rsidP="00A272B8">
      <w:pPr>
        <w:pStyle w:val="ListParagraph"/>
        <w:numPr>
          <w:ilvl w:val="2"/>
          <w:numId w:val="26"/>
        </w:numPr>
        <w:tabs>
          <w:tab w:val="left" w:pos="720"/>
        </w:tabs>
        <w:ind w:left="0" w:firstLine="0"/>
        <w:contextualSpacing w:val="0"/>
        <w:jc w:val="both"/>
        <w:rPr>
          <w:rStyle w:val="Laukeliai"/>
          <w:rFonts w:cs="Arial"/>
          <w:szCs w:val="20"/>
        </w:rPr>
      </w:pPr>
      <w:r w:rsidRPr="008B2A0A">
        <w:rPr>
          <w:rStyle w:val="Laukeliai"/>
          <w:rFonts w:cs="Arial"/>
          <w:szCs w:val="20"/>
        </w:rPr>
        <w:t xml:space="preserve">Prekių </w:t>
      </w:r>
      <w:r w:rsidR="00A272B8" w:rsidRPr="008B2A0A">
        <w:rPr>
          <w:rStyle w:val="Laukeliai"/>
          <w:rFonts w:cs="Arial"/>
          <w:szCs w:val="20"/>
        </w:rPr>
        <w:t xml:space="preserve">perdavimo-priėmimo metu Pirkėjas negali pilnai patikrinti </w:t>
      </w:r>
      <w:r w:rsidRPr="008B2A0A">
        <w:rPr>
          <w:rStyle w:val="Laukeliai"/>
          <w:rFonts w:cs="Arial"/>
          <w:szCs w:val="20"/>
        </w:rPr>
        <w:t xml:space="preserve">Prekių </w:t>
      </w:r>
      <w:r w:rsidR="00A272B8" w:rsidRPr="008B2A0A">
        <w:rPr>
          <w:rStyle w:val="Laukeliai"/>
          <w:rFonts w:cs="Arial"/>
          <w:szCs w:val="20"/>
        </w:rPr>
        <w:t xml:space="preserve">atitikimo nustatytiems reikalavimams, todėl šalys turi susitarti, kad </w:t>
      </w:r>
      <w:r w:rsidRPr="008B2A0A">
        <w:rPr>
          <w:rStyle w:val="Laukeliai"/>
          <w:rFonts w:cs="Arial"/>
          <w:szCs w:val="20"/>
        </w:rPr>
        <w:t xml:space="preserve">Prekių </w:t>
      </w:r>
      <w:r w:rsidR="00A272B8" w:rsidRPr="008B2A0A">
        <w:rPr>
          <w:rStyle w:val="Laukeliai"/>
          <w:rFonts w:cs="Arial"/>
          <w:szCs w:val="20"/>
        </w:rPr>
        <w:t xml:space="preserve">perdavimo - priėmimo akto pasirašymas jokiu būdu neapriboja Pirkėjo teisės po </w:t>
      </w:r>
      <w:r w:rsidRPr="008B2A0A">
        <w:rPr>
          <w:rStyle w:val="Laukeliai"/>
          <w:rFonts w:cs="Arial"/>
          <w:szCs w:val="20"/>
        </w:rPr>
        <w:t xml:space="preserve">Prekių </w:t>
      </w:r>
      <w:r w:rsidR="00A272B8" w:rsidRPr="008B2A0A">
        <w:rPr>
          <w:rStyle w:val="Laukeliai"/>
          <w:rFonts w:cs="Arial"/>
          <w:szCs w:val="20"/>
        </w:rPr>
        <w:t>perdavimo-priėmimo akto pasirašymo reikšti Tiekėjui pretenzijas dėl Licencijų neatitikimo Sutartyje nustatytiems reikalavimams.</w:t>
      </w:r>
    </w:p>
    <w:p w14:paraId="5E5CEAC3" w14:textId="77777777" w:rsidR="00D604EF" w:rsidRPr="009D3B23" w:rsidRDefault="00D604EF" w:rsidP="00D604EF">
      <w:pPr>
        <w:spacing w:before="60" w:after="60"/>
        <w:ind w:firstLine="0"/>
        <w:jc w:val="both"/>
        <w:rPr>
          <w:rFonts w:cs="Arial"/>
          <w:i/>
          <w:sz w:val="20"/>
          <w:szCs w:val="20"/>
          <w:shd w:val="clear" w:color="auto" w:fill="D9D9D9" w:themeFill="background1" w:themeFillShade="D9"/>
        </w:rPr>
      </w:pPr>
    </w:p>
    <w:p w14:paraId="2DA72278" w14:textId="77777777" w:rsidR="00D604EF" w:rsidRPr="009D3B23" w:rsidRDefault="00D604EF" w:rsidP="00D604EF">
      <w:pPr>
        <w:pStyle w:val="ListParagraph"/>
        <w:numPr>
          <w:ilvl w:val="1"/>
          <w:numId w:val="26"/>
        </w:numPr>
        <w:pBdr>
          <w:bottom w:val="single" w:sz="8" w:space="1" w:color="auto"/>
          <w:between w:val="single" w:sz="12" w:space="1" w:color="auto"/>
        </w:pBdr>
        <w:tabs>
          <w:tab w:val="left" w:pos="567"/>
        </w:tabs>
        <w:spacing w:before="60" w:after="60"/>
        <w:ind w:left="0" w:firstLine="0"/>
        <w:contextualSpacing w:val="0"/>
        <w:rPr>
          <w:rFonts w:cs="Arial"/>
          <w:b/>
          <w:sz w:val="20"/>
          <w:szCs w:val="20"/>
        </w:rPr>
      </w:pPr>
      <w:r w:rsidRPr="009D3B23">
        <w:rPr>
          <w:rFonts w:cs="Arial"/>
          <w:b/>
          <w:sz w:val="20"/>
          <w:szCs w:val="20"/>
        </w:rPr>
        <w:t>Sutarties vykdymo metu pateikiama dokumentacija</w:t>
      </w:r>
    </w:p>
    <w:p w14:paraId="2A7C48B6" w14:textId="5CE7C2D3" w:rsidR="00062636" w:rsidRPr="009D3B23" w:rsidRDefault="00062636" w:rsidP="004370CA">
      <w:pPr>
        <w:pStyle w:val="ListParagraph"/>
        <w:numPr>
          <w:ilvl w:val="2"/>
          <w:numId w:val="26"/>
        </w:numPr>
        <w:tabs>
          <w:tab w:val="left" w:pos="567"/>
        </w:tabs>
        <w:ind w:left="0" w:firstLine="0"/>
        <w:contextualSpacing w:val="0"/>
        <w:jc w:val="both"/>
        <w:rPr>
          <w:rStyle w:val="Laukeliai"/>
          <w:rFonts w:cs="Arial"/>
          <w:szCs w:val="20"/>
        </w:rPr>
      </w:pPr>
      <w:r w:rsidRPr="009D3B23">
        <w:rPr>
          <w:rStyle w:val="Laukeliai"/>
          <w:rFonts w:cs="Arial"/>
          <w:szCs w:val="20"/>
        </w:rPr>
        <w:t xml:space="preserve">Tiekėjas turi pateikti </w:t>
      </w:r>
      <w:r w:rsidR="007D0861" w:rsidRPr="009D3B23">
        <w:rPr>
          <w:rStyle w:val="Laukeliai"/>
          <w:rFonts w:cs="Arial"/>
          <w:szCs w:val="20"/>
        </w:rPr>
        <w:t xml:space="preserve">Prekių </w:t>
      </w:r>
      <w:r w:rsidRPr="009D3B23">
        <w:rPr>
          <w:rStyle w:val="Laukeliai"/>
          <w:rFonts w:cs="Arial"/>
          <w:szCs w:val="20"/>
        </w:rPr>
        <w:t xml:space="preserve">perdavimo-priėmimo aktą, programinės įrangos gamintojo (jo atstovybės) raštą, patvirtinantį, kad licencijavimo sąlygos, </w:t>
      </w:r>
      <w:r w:rsidR="007D0861" w:rsidRPr="009D3B23">
        <w:rPr>
          <w:rStyle w:val="Laukeliai"/>
          <w:rFonts w:cs="Arial"/>
          <w:szCs w:val="20"/>
        </w:rPr>
        <w:t xml:space="preserve">licencijų </w:t>
      </w:r>
      <w:r w:rsidRPr="009D3B23">
        <w:rPr>
          <w:rStyle w:val="Laukeliai"/>
          <w:rFonts w:cs="Arial"/>
          <w:szCs w:val="20"/>
        </w:rPr>
        <w:t xml:space="preserve">pateikimas ir programinė įranga atitinka pirkimo objekte nustatytus reikalavimus. Visa dokumentacija turi būti pateikta lietuvių arba anglų kalba. </w:t>
      </w:r>
    </w:p>
    <w:p w14:paraId="7CFE3226" w14:textId="7D53CA69" w:rsidR="00062636" w:rsidRPr="009D3B23" w:rsidRDefault="00062636" w:rsidP="004370CA">
      <w:pPr>
        <w:pStyle w:val="ListParagraph"/>
        <w:numPr>
          <w:ilvl w:val="2"/>
          <w:numId w:val="26"/>
        </w:numPr>
        <w:tabs>
          <w:tab w:val="left" w:pos="567"/>
        </w:tabs>
        <w:ind w:left="0" w:firstLine="0"/>
        <w:contextualSpacing w:val="0"/>
        <w:jc w:val="both"/>
        <w:rPr>
          <w:rStyle w:val="Laukeliai"/>
          <w:rFonts w:cs="Arial"/>
          <w:szCs w:val="20"/>
        </w:rPr>
      </w:pPr>
      <w:r w:rsidRPr="009D3B23">
        <w:rPr>
          <w:rStyle w:val="Laukeliai"/>
          <w:rFonts w:cs="Arial"/>
          <w:szCs w:val="20"/>
        </w:rPr>
        <w:t xml:space="preserve">Aktyvavimo raktai/kodai, programinės įrangos dokumentacija, naudojimosi instrukcijos  pateikiamos </w:t>
      </w:r>
      <w:r w:rsidR="007D0861" w:rsidRPr="009D3B23">
        <w:rPr>
          <w:rStyle w:val="Laukeliai"/>
          <w:rFonts w:cs="Arial"/>
          <w:szCs w:val="20"/>
        </w:rPr>
        <w:t xml:space="preserve">programinės įrangos gamintojo </w:t>
      </w:r>
      <w:r w:rsidRPr="009D3B23">
        <w:rPr>
          <w:rStyle w:val="Laukeliai"/>
          <w:rFonts w:cs="Arial"/>
          <w:szCs w:val="20"/>
        </w:rPr>
        <w:t>Klientui skirtoje elektroninėje erdvėje arba el. paštu, nurodytu Sutartyje.</w:t>
      </w:r>
    </w:p>
    <w:p w14:paraId="7FE21115" w14:textId="77777777" w:rsidR="00D604EF" w:rsidRPr="009D3B23" w:rsidRDefault="00D604EF" w:rsidP="00D604EF">
      <w:pPr>
        <w:pStyle w:val="ListParagraph"/>
        <w:tabs>
          <w:tab w:val="left" w:pos="600"/>
        </w:tabs>
        <w:spacing w:before="60" w:after="60"/>
        <w:ind w:left="0" w:firstLine="0"/>
        <w:contextualSpacing w:val="0"/>
        <w:jc w:val="both"/>
        <w:rPr>
          <w:rStyle w:val="Laukeliai"/>
          <w:rFonts w:cs="Arial"/>
          <w:szCs w:val="20"/>
        </w:rPr>
      </w:pPr>
    </w:p>
    <w:p w14:paraId="6E87984F" w14:textId="77777777" w:rsidR="00D604EF" w:rsidRPr="009D3B23" w:rsidRDefault="00D604EF" w:rsidP="00D604EF">
      <w:pPr>
        <w:pStyle w:val="ListParagraph"/>
        <w:spacing w:before="60" w:after="60"/>
        <w:ind w:firstLine="0"/>
        <w:jc w:val="both"/>
        <w:rPr>
          <w:rFonts w:cs="Arial"/>
          <w:i/>
          <w:sz w:val="20"/>
          <w:szCs w:val="20"/>
        </w:rPr>
      </w:pPr>
    </w:p>
    <w:p w14:paraId="3D28DC6C" w14:textId="77777777" w:rsidR="00314984" w:rsidRPr="009D3B23" w:rsidRDefault="00314984" w:rsidP="00314984">
      <w:pPr>
        <w:ind w:left="720" w:firstLine="0"/>
        <w:jc w:val="both"/>
        <w:rPr>
          <w:rFonts w:cs="Arial"/>
          <w:b/>
          <w:sz w:val="20"/>
          <w:szCs w:val="20"/>
        </w:rPr>
      </w:pPr>
    </w:p>
    <w:p w14:paraId="05BBFC97" w14:textId="2C206ABF" w:rsidR="00B40763" w:rsidRDefault="00B40763" w:rsidP="008B2A0A">
      <w:pPr>
        <w:ind w:left="720" w:firstLine="0"/>
        <w:jc w:val="both"/>
        <w:rPr>
          <w:rStyle w:val="Laukeliai"/>
          <w:rFonts w:cs="Arial"/>
          <w:bCs/>
          <w:szCs w:val="20"/>
        </w:rPr>
      </w:pPr>
    </w:p>
    <w:p w14:paraId="46489060" w14:textId="77777777" w:rsidR="00B40763" w:rsidRPr="00B40763" w:rsidRDefault="00B40763" w:rsidP="00B40763">
      <w:pPr>
        <w:rPr>
          <w:rFonts w:cs="Arial"/>
          <w:sz w:val="20"/>
          <w:szCs w:val="20"/>
        </w:rPr>
      </w:pPr>
    </w:p>
    <w:p w14:paraId="31C228B2" w14:textId="77777777" w:rsidR="00B40763" w:rsidRPr="00B40763" w:rsidRDefault="00B40763" w:rsidP="00B40763">
      <w:pPr>
        <w:rPr>
          <w:rFonts w:cs="Arial"/>
          <w:sz w:val="20"/>
          <w:szCs w:val="20"/>
        </w:rPr>
      </w:pPr>
    </w:p>
    <w:p w14:paraId="14653E8D" w14:textId="77777777" w:rsidR="00B40763" w:rsidRPr="00B40763" w:rsidRDefault="00B40763" w:rsidP="00B40763">
      <w:pPr>
        <w:rPr>
          <w:rFonts w:cs="Arial"/>
          <w:sz w:val="20"/>
          <w:szCs w:val="20"/>
        </w:rPr>
      </w:pPr>
    </w:p>
    <w:p w14:paraId="018EF24C" w14:textId="77777777" w:rsidR="00B40763" w:rsidRPr="00B40763" w:rsidRDefault="00B40763" w:rsidP="00B40763">
      <w:pPr>
        <w:rPr>
          <w:rFonts w:cs="Arial"/>
          <w:sz w:val="20"/>
          <w:szCs w:val="20"/>
        </w:rPr>
      </w:pPr>
    </w:p>
    <w:p w14:paraId="5707E041" w14:textId="77777777" w:rsidR="00B40763" w:rsidRPr="00B40763" w:rsidRDefault="00B40763" w:rsidP="00B40763">
      <w:pPr>
        <w:rPr>
          <w:rFonts w:cs="Arial"/>
          <w:sz w:val="20"/>
          <w:szCs w:val="20"/>
        </w:rPr>
      </w:pPr>
    </w:p>
    <w:p w14:paraId="131AE581" w14:textId="77777777" w:rsidR="00B40763" w:rsidRPr="00B40763" w:rsidRDefault="00B40763" w:rsidP="00B40763">
      <w:pPr>
        <w:rPr>
          <w:rFonts w:cs="Arial"/>
          <w:sz w:val="20"/>
          <w:szCs w:val="20"/>
        </w:rPr>
      </w:pPr>
    </w:p>
    <w:p w14:paraId="6E913F76" w14:textId="77777777" w:rsidR="00B40763" w:rsidRPr="00B40763" w:rsidRDefault="00B40763" w:rsidP="00B40763">
      <w:pPr>
        <w:rPr>
          <w:rFonts w:cs="Arial"/>
          <w:sz w:val="20"/>
          <w:szCs w:val="20"/>
        </w:rPr>
      </w:pPr>
    </w:p>
    <w:p w14:paraId="0FDF0CBD" w14:textId="77777777" w:rsidR="00B40763" w:rsidRPr="00B40763" w:rsidRDefault="00B40763" w:rsidP="00B40763">
      <w:pPr>
        <w:rPr>
          <w:rFonts w:cs="Arial"/>
          <w:sz w:val="20"/>
          <w:szCs w:val="20"/>
        </w:rPr>
      </w:pPr>
    </w:p>
    <w:p w14:paraId="252A5247" w14:textId="77777777" w:rsidR="00B40763" w:rsidRPr="00B40763" w:rsidRDefault="00B40763" w:rsidP="00B40763">
      <w:pPr>
        <w:rPr>
          <w:rFonts w:cs="Arial"/>
          <w:sz w:val="20"/>
          <w:szCs w:val="20"/>
        </w:rPr>
      </w:pPr>
    </w:p>
    <w:p w14:paraId="72ABF681" w14:textId="7AF85D90" w:rsidR="00520ACE" w:rsidRPr="00B40763" w:rsidRDefault="00520ACE" w:rsidP="00B40763">
      <w:pPr>
        <w:rPr>
          <w:rFonts w:cs="Arial"/>
          <w:sz w:val="20"/>
          <w:szCs w:val="20"/>
        </w:rPr>
      </w:pPr>
    </w:p>
    <w:sectPr w:rsidR="00520ACE" w:rsidRPr="00B40763" w:rsidSect="00016599">
      <w:headerReference w:type="even" r:id="rId14"/>
      <w:headerReference w:type="default" r:id="rId15"/>
      <w:footerReference w:type="even" r:id="rId16"/>
      <w:footerReference w:type="default" r:id="rId17"/>
      <w:headerReference w:type="first" r:id="rId18"/>
      <w:footerReference w:type="first" r:id="rId19"/>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1C1F43" w14:textId="77777777" w:rsidR="002363E0" w:rsidRDefault="002363E0" w:rsidP="002603FC">
      <w:r>
        <w:separator/>
      </w:r>
    </w:p>
  </w:endnote>
  <w:endnote w:type="continuationSeparator" w:id="0">
    <w:p w14:paraId="7D542DFF" w14:textId="77777777" w:rsidR="002363E0" w:rsidRDefault="002363E0"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C8D5B1" w14:textId="77777777" w:rsidR="00B40763" w:rsidRDefault="00B407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8859755"/>
      <w:docPartObj>
        <w:docPartGallery w:val="Page Numbers (Bottom of Page)"/>
        <w:docPartUnique/>
      </w:docPartObj>
    </w:sdtPr>
    <w:sdtEndPr>
      <w:rPr>
        <w:sz w:val="20"/>
      </w:rPr>
    </w:sdtEndPr>
    <w:sdtContent>
      <w:p w14:paraId="490D57A0" w14:textId="77777777" w:rsidR="002D555E" w:rsidRDefault="002D555E" w:rsidP="00052E08">
        <w:pPr>
          <w:pStyle w:val="Footer"/>
          <w:jc w:val="right"/>
        </w:pPr>
      </w:p>
      <w:p w14:paraId="0EDA9169" w14:textId="77777777" w:rsidR="002D555E" w:rsidRPr="00443DF4" w:rsidRDefault="002D555E" w:rsidP="00052E08">
        <w:pPr>
          <w:pStyle w:val="Footer"/>
          <w:jc w:val="right"/>
          <w:rPr>
            <w:rFonts w:cs="Arial"/>
            <w:sz w:val="20"/>
          </w:rPr>
        </w:pPr>
      </w:p>
      <w:p w14:paraId="72092BD4" w14:textId="44313779" w:rsidR="002D555E" w:rsidRPr="00056247" w:rsidRDefault="002D555E" w:rsidP="00056247">
        <w:pPr>
          <w:pStyle w:val="Footer"/>
          <w:tabs>
            <w:tab w:val="clear" w:pos="4819"/>
          </w:tabs>
          <w:ind w:firstLine="0"/>
          <w:jc w:val="center"/>
          <w:rPr>
            <w:sz w:val="20"/>
          </w:rPr>
        </w:pPr>
        <w:r w:rsidRPr="00056247">
          <w:rPr>
            <w:sz w:val="20"/>
          </w:rPr>
          <w:fldChar w:fldCharType="begin"/>
        </w:r>
        <w:r w:rsidRPr="00056247">
          <w:rPr>
            <w:sz w:val="20"/>
          </w:rPr>
          <w:instrText xml:space="preserve"> PAGE   \* MERGEFORMAT </w:instrText>
        </w:r>
        <w:r w:rsidRPr="00056247">
          <w:rPr>
            <w:sz w:val="20"/>
          </w:rPr>
          <w:fldChar w:fldCharType="separate"/>
        </w:r>
        <w:r w:rsidR="00183CC0">
          <w:rPr>
            <w:noProof/>
            <w:sz w:val="20"/>
          </w:rPr>
          <w:t>13</w:t>
        </w:r>
        <w:r w:rsidRPr="00056247">
          <w:rPr>
            <w:noProof/>
            <w:sz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9D74E" w14:textId="77777777" w:rsidR="002D555E" w:rsidRDefault="002D555E">
    <w:pPr>
      <w:pStyle w:val="Footer"/>
      <w:jc w:val="center"/>
    </w:pPr>
  </w:p>
  <w:sdt>
    <w:sdtPr>
      <w:id w:val="494541005"/>
      <w:docPartObj>
        <w:docPartGallery w:val="Page Numbers (Bottom of Page)"/>
        <w:docPartUnique/>
      </w:docPartObj>
    </w:sdtPr>
    <w:sdtEndPr>
      <w:rPr>
        <w:sz w:val="20"/>
      </w:rPr>
    </w:sdtEndPr>
    <w:sdtContent>
      <w:p w14:paraId="6045A1E0" w14:textId="2F29F347" w:rsidR="002D555E" w:rsidRPr="00443DF4" w:rsidRDefault="002D555E" w:rsidP="00B80519">
        <w:pPr>
          <w:pStyle w:val="Footer"/>
          <w:jc w:val="right"/>
          <w:rPr>
            <w:rFonts w:cs="Arial"/>
            <w:sz w:val="20"/>
          </w:rPr>
        </w:pPr>
        <w:r>
          <w:rPr>
            <w:rFonts w:cs="Arial"/>
            <w:sz w:val="20"/>
          </w:rPr>
          <w:t>Žymėjimo reikšmės</w:t>
        </w:r>
        <w:r w:rsidRPr="00443DF4">
          <w:rPr>
            <w:rFonts w:cs="Arial"/>
            <w:sz w:val="20"/>
          </w:rPr>
          <w:t xml:space="preserve">: </w:t>
        </w:r>
        <w:r w:rsidRPr="00443DF4">
          <w:rPr>
            <w:rFonts w:cs="Arial"/>
            <w:sz w:val="20"/>
          </w:rPr>
          <w:sym w:font="Wingdings" w:char="F078"/>
        </w:r>
        <w:r>
          <w:rPr>
            <w:rFonts w:cs="Arial"/>
            <w:sz w:val="20"/>
          </w:rPr>
          <w:t xml:space="preserve"> - Taip, </w:t>
        </w:r>
        <w:r w:rsidRPr="00443DF4">
          <w:rPr>
            <w:rFonts w:cs="Arial"/>
            <w:sz w:val="20"/>
          </w:rPr>
          <w:sym w:font="Wingdings" w:char="F06F"/>
        </w:r>
        <w:r>
          <w:rPr>
            <w:rFonts w:cs="Arial"/>
            <w:sz w:val="20"/>
          </w:rPr>
          <w:t xml:space="preserve"> - Ne</w:t>
        </w:r>
      </w:p>
      <w:p w14:paraId="6A6006B5" w14:textId="77777777" w:rsidR="002D555E" w:rsidRDefault="002D555E" w:rsidP="00B80519">
        <w:pPr>
          <w:pStyle w:val="Footer"/>
          <w:tabs>
            <w:tab w:val="clear" w:pos="4819"/>
          </w:tabs>
          <w:ind w:firstLine="0"/>
          <w:jc w:val="center"/>
          <w:rPr>
            <w:sz w:val="20"/>
          </w:rPr>
        </w:pPr>
      </w:p>
      <w:p w14:paraId="00EE4305" w14:textId="69EFB434" w:rsidR="002D555E" w:rsidRPr="00056247" w:rsidRDefault="002D555E" w:rsidP="00B80519">
        <w:pPr>
          <w:pStyle w:val="Footer"/>
          <w:tabs>
            <w:tab w:val="clear" w:pos="4819"/>
          </w:tabs>
          <w:ind w:firstLine="0"/>
          <w:jc w:val="center"/>
          <w:rPr>
            <w:sz w:val="20"/>
          </w:rPr>
        </w:pPr>
        <w:r w:rsidRPr="00056247">
          <w:rPr>
            <w:sz w:val="20"/>
          </w:rPr>
          <w:fldChar w:fldCharType="begin"/>
        </w:r>
        <w:r w:rsidRPr="00056247">
          <w:rPr>
            <w:sz w:val="20"/>
          </w:rPr>
          <w:instrText xml:space="preserve"> PAGE   \* MERGEFORMAT </w:instrText>
        </w:r>
        <w:r w:rsidRPr="00056247">
          <w:rPr>
            <w:sz w:val="20"/>
          </w:rPr>
          <w:fldChar w:fldCharType="separate"/>
        </w:r>
        <w:r w:rsidR="00183CC0">
          <w:rPr>
            <w:noProof/>
            <w:sz w:val="20"/>
          </w:rPr>
          <w:t>1</w:t>
        </w:r>
        <w:r w:rsidRPr="00056247">
          <w:rPr>
            <w:noProof/>
            <w:sz w:val="20"/>
          </w:rPr>
          <w:fldChar w:fldCharType="end"/>
        </w:r>
      </w:p>
    </w:sdtContent>
  </w:sdt>
  <w:p w14:paraId="4F8DD48F" w14:textId="77777777" w:rsidR="002D555E" w:rsidRPr="00FF4FE1" w:rsidRDefault="002D555E" w:rsidP="00FF4FE1">
    <w:pPr>
      <w:pStyle w:val="Footer"/>
      <w:jc w:val="center"/>
      <w:rPr>
        <w:rFonts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9B7230" w14:textId="77777777" w:rsidR="002363E0" w:rsidRDefault="002363E0" w:rsidP="002603FC">
      <w:r>
        <w:separator/>
      </w:r>
    </w:p>
  </w:footnote>
  <w:footnote w:type="continuationSeparator" w:id="0">
    <w:p w14:paraId="2EF2770A" w14:textId="77777777" w:rsidR="002363E0" w:rsidRDefault="002363E0" w:rsidP="002603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F41CA" w14:textId="77777777" w:rsidR="00B40763" w:rsidRDefault="00B4076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8E250" w14:textId="77777777" w:rsidR="00B40763" w:rsidRDefault="00B4076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46099" w14:textId="416B5543" w:rsidR="002D555E" w:rsidRDefault="002D555E" w:rsidP="00016599">
    <w:pPr>
      <w:pStyle w:val="Header"/>
      <w:ind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623FD"/>
    <w:multiLevelType w:val="hybridMultilevel"/>
    <w:tmpl w:val="CEC047B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84E3F48"/>
    <w:multiLevelType w:val="hybridMultilevel"/>
    <w:tmpl w:val="B9125A4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8192792"/>
    <w:multiLevelType w:val="hybridMultilevel"/>
    <w:tmpl w:val="B9125A4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9A57702"/>
    <w:multiLevelType w:val="hybridMultilevel"/>
    <w:tmpl w:val="0812E27E"/>
    <w:lvl w:ilvl="0" w:tplc="0427000F">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4" w15:restartNumberingAfterBreak="0">
    <w:nsid w:val="1C290CC1"/>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1D9042D4"/>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0B57783"/>
    <w:multiLevelType w:val="multilevel"/>
    <w:tmpl w:val="6F34947E"/>
    <w:lvl w:ilvl="0">
      <w:start w:val="2"/>
      <w:numFmt w:val="decimal"/>
      <w:lvlText w:val="%1."/>
      <w:lvlJc w:val="left"/>
      <w:pPr>
        <w:ind w:left="360" w:hanging="360"/>
      </w:pPr>
      <w:rPr>
        <w:rFonts w:hint="default"/>
        <w:b/>
        <w:bCs/>
      </w:rPr>
    </w:lvl>
    <w:lvl w:ilvl="1">
      <w:start w:val="1"/>
      <w:numFmt w:val="decimal"/>
      <w:lvlText w:val="%1.%2."/>
      <w:lvlJc w:val="left"/>
      <w:pPr>
        <w:ind w:left="720" w:hanging="720"/>
      </w:pPr>
      <w:rPr>
        <w:rFonts w:ascii="Arial" w:hAnsi="Arial" w:cs="Arial" w:hint="default"/>
        <w:b w:val="0"/>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642B7C"/>
    <w:multiLevelType w:val="hybridMultilevel"/>
    <w:tmpl w:val="C0FAE812"/>
    <w:lvl w:ilvl="0" w:tplc="FA8A3A2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8D76FDF"/>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D1A004C"/>
    <w:multiLevelType w:val="multilevel"/>
    <w:tmpl w:val="1DBAF0EE"/>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0653F32"/>
    <w:multiLevelType w:val="hybridMultilevel"/>
    <w:tmpl w:val="0A20E5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94F468F"/>
    <w:multiLevelType w:val="hybridMultilevel"/>
    <w:tmpl w:val="1228D1E0"/>
    <w:lvl w:ilvl="0" w:tplc="D1A6840A">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396D4B6C"/>
    <w:multiLevelType w:val="multilevel"/>
    <w:tmpl w:val="F58CB4B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9ED755E"/>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A9A52BF"/>
    <w:multiLevelType w:val="multilevel"/>
    <w:tmpl w:val="CB3C492A"/>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BBA005E"/>
    <w:multiLevelType w:val="hybridMultilevel"/>
    <w:tmpl w:val="838E6C9E"/>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3D313937"/>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3E3165D"/>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6C420A8"/>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7E61792"/>
    <w:multiLevelType w:val="hybridMultilevel"/>
    <w:tmpl w:val="4118A1DA"/>
    <w:lvl w:ilvl="0" w:tplc="EFE84BE0">
      <w:numFmt w:val="bullet"/>
      <w:lvlText w:val="-"/>
      <w:lvlJc w:val="left"/>
      <w:pPr>
        <w:ind w:left="720" w:hanging="360"/>
      </w:pPr>
      <w:rPr>
        <w:rFonts w:ascii="Calibri" w:eastAsia="Calibri" w:hAnsi="Calibri"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2" w15:restartNumberingAfterBreak="0">
    <w:nsid w:val="4AB002A0"/>
    <w:multiLevelType w:val="hybridMultilevel"/>
    <w:tmpl w:val="B9125A4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D905FEB"/>
    <w:multiLevelType w:val="multilevel"/>
    <w:tmpl w:val="F58CB4BE"/>
    <w:lvl w:ilvl="0">
      <w:start w:val="1"/>
      <w:numFmt w:val="decimal"/>
      <w:lvlText w:val="%1."/>
      <w:lvlJc w:val="left"/>
      <w:pPr>
        <w:ind w:left="360" w:hanging="360"/>
      </w:pPr>
      <w:rPr>
        <w:rFonts w:hint="default"/>
        <w:b/>
        <w:color w:val="auto"/>
      </w:rPr>
    </w:lvl>
    <w:lvl w:ilvl="1">
      <w:start w:val="1"/>
      <w:numFmt w:val="decimal"/>
      <w:isLgl/>
      <w:lvlText w:val="%1.%2."/>
      <w:lvlJc w:val="left"/>
      <w:pPr>
        <w:ind w:left="360" w:hanging="360"/>
      </w:pPr>
      <w:rPr>
        <w:rFonts w:hint="default"/>
        <w:sz w:val="2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26"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28" w15:restartNumberingAfterBreak="0">
    <w:nsid w:val="5F4B1B66"/>
    <w:multiLevelType w:val="hybridMultilevel"/>
    <w:tmpl w:val="B9125A4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4236FBA"/>
    <w:multiLevelType w:val="multilevel"/>
    <w:tmpl w:val="F58CB4BE"/>
    <w:lvl w:ilvl="0">
      <w:start w:val="1"/>
      <w:numFmt w:val="decimal"/>
      <w:lvlText w:val="%1."/>
      <w:lvlJc w:val="left"/>
      <w:pPr>
        <w:ind w:left="360" w:hanging="360"/>
      </w:pPr>
      <w:rPr>
        <w:rFonts w:hint="default"/>
        <w:b/>
        <w:color w:val="auto"/>
      </w:rPr>
    </w:lvl>
    <w:lvl w:ilvl="1">
      <w:start w:val="1"/>
      <w:numFmt w:val="decimal"/>
      <w:isLgl/>
      <w:lvlText w:val="%1.%2."/>
      <w:lvlJc w:val="left"/>
      <w:pPr>
        <w:ind w:left="360" w:hanging="360"/>
      </w:pPr>
      <w:rPr>
        <w:rFonts w:hint="default"/>
        <w:sz w:val="2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672C3ED5"/>
    <w:multiLevelType w:val="hybridMultilevel"/>
    <w:tmpl w:val="67467626"/>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1" w15:restartNumberingAfterBreak="0">
    <w:nsid w:val="692C1353"/>
    <w:multiLevelType w:val="multilevel"/>
    <w:tmpl w:val="8FB6BC3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3" w15:restartNumberingAfterBreak="0">
    <w:nsid w:val="6C067C51"/>
    <w:multiLevelType w:val="hybridMultilevel"/>
    <w:tmpl w:val="99700518"/>
    <w:lvl w:ilvl="0" w:tplc="FA8A3A2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E6606DD"/>
    <w:multiLevelType w:val="hybridMultilevel"/>
    <w:tmpl w:val="99700518"/>
    <w:lvl w:ilvl="0" w:tplc="FA8A3A2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0BC2E95"/>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47D206C"/>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85C4336"/>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7"/>
  </w:num>
  <w:num w:numId="2">
    <w:abstractNumId w:val="36"/>
  </w:num>
  <w:num w:numId="3">
    <w:abstractNumId w:val="31"/>
  </w:num>
  <w:num w:numId="4">
    <w:abstractNumId w:val="13"/>
  </w:num>
  <w:num w:numId="5">
    <w:abstractNumId w:val="18"/>
  </w:num>
  <w:num w:numId="6">
    <w:abstractNumId w:val="16"/>
  </w:num>
  <w:num w:numId="7">
    <w:abstractNumId w:val="15"/>
  </w:num>
  <w:num w:numId="8">
    <w:abstractNumId w:val="5"/>
  </w:num>
  <w:num w:numId="9">
    <w:abstractNumId w:val="32"/>
  </w:num>
  <w:num w:numId="10">
    <w:abstractNumId w:val="4"/>
  </w:num>
  <w:num w:numId="11">
    <w:abstractNumId w:val="6"/>
  </w:num>
  <w:num w:numId="12">
    <w:abstractNumId w:val="11"/>
  </w:num>
  <w:num w:numId="13">
    <w:abstractNumId w:val="23"/>
  </w:num>
  <w:num w:numId="14">
    <w:abstractNumId w:val="30"/>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33"/>
  </w:num>
  <w:num w:numId="18">
    <w:abstractNumId w:val="34"/>
  </w:num>
  <w:num w:numId="19">
    <w:abstractNumId w:val="8"/>
  </w:num>
  <w:num w:numId="20">
    <w:abstractNumId w:val="17"/>
  </w:num>
  <w:num w:numId="21">
    <w:abstractNumId w:val="25"/>
  </w:num>
  <w:num w:numId="22">
    <w:abstractNumId w:val="29"/>
  </w:num>
  <w:num w:numId="23">
    <w:abstractNumId w:val="19"/>
  </w:num>
  <w:num w:numId="24">
    <w:abstractNumId w:val="7"/>
  </w:num>
  <w:num w:numId="25">
    <w:abstractNumId w:val="24"/>
  </w:num>
  <w:num w:numId="26">
    <w:abstractNumId w:val="38"/>
  </w:num>
  <w:num w:numId="27">
    <w:abstractNumId w:val="14"/>
  </w:num>
  <w:num w:numId="28">
    <w:abstractNumId w:val="37"/>
  </w:num>
  <w:num w:numId="29">
    <w:abstractNumId w:val="35"/>
  </w:num>
  <w:num w:numId="30">
    <w:abstractNumId w:val="20"/>
  </w:num>
  <w:num w:numId="31">
    <w:abstractNumId w:val="26"/>
  </w:num>
  <w:num w:numId="32">
    <w:abstractNumId w:val="9"/>
  </w:num>
  <w:num w:numId="33">
    <w:abstractNumId w:val="21"/>
  </w:num>
  <w:num w:numId="34">
    <w:abstractNumId w:val="36"/>
  </w:num>
  <w:num w:numId="35">
    <w:abstractNumId w:val="3"/>
  </w:num>
  <w:num w:numId="36">
    <w:abstractNumId w:val="10"/>
  </w:num>
  <w:num w:numId="37">
    <w:abstractNumId w:val="12"/>
  </w:num>
  <w:num w:numId="38">
    <w:abstractNumId w:val="28"/>
  </w:num>
  <w:num w:numId="39">
    <w:abstractNumId w:val="22"/>
  </w:num>
  <w:num w:numId="40">
    <w:abstractNumId w:val="2"/>
  </w:num>
  <w:num w:numId="41">
    <w:abstractNumId w:val="1"/>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ja Grušienė">
    <w15:presenceInfo w15:providerId="AD" w15:userId="S-1-5-21-1566519658-2741760861-2503225322-652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proofState w:spelling="clean" w:grammar="clean"/>
  <w:trackRevisions/>
  <w:documentProtection w:edit="forms" w:enforcement="0"/>
  <w:defaultTabStop w:val="1296"/>
  <w:hyphenationZone w:val="39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4E7"/>
    <w:rsid w:val="000024A5"/>
    <w:rsid w:val="00004002"/>
    <w:rsid w:val="000103ED"/>
    <w:rsid w:val="00011091"/>
    <w:rsid w:val="0001116F"/>
    <w:rsid w:val="00013791"/>
    <w:rsid w:val="000151CB"/>
    <w:rsid w:val="00016599"/>
    <w:rsid w:val="000170DB"/>
    <w:rsid w:val="00023118"/>
    <w:rsid w:val="000276CB"/>
    <w:rsid w:val="00027C50"/>
    <w:rsid w:val="00033933"/>
    <w:rsid w:val="00040C22"/>
    <w:rsid w:val="000414C6"/>
    <w:rsid w:val="0004332C"/>
    <w:rsid w:val="000442C7"/>
    <w:rsid w:val="0005045B"/>
    <w:rsid w:val="00050CA6"/>
    <w:rsid w:val="00052E08"/>
    <w:rsid w:val="0005319A"/>
    <w:rsid w:val="00056247"/>
    <w:rsid w:val="00056A75"/>
    <w:rsid w:val="00057B90"/>
    <w:rsid w:val="000617D3"/>
    <w:rsid w:val="00062479"/>
    <w:rsid w:val="00062636"/>
    <w:rsid w:val="00064A55"/>
    <w:rsid w:val="00067BC3"/>
    <w:rsid w:val="00071091"/>
    <w:rsid w:val="0007233A"/>
    <w:rsid w:val="00072640"/>
    <w:rsid w:val="00072731"/>
    <w:rsid w:val="00072BF0"/>
    <w:rsid w:val="00073360"/>
    <w:rsid w:val="00073C5E"/>
    <w:rsid w:val="00074B48"/>
    <w:rsid w:val="00075812"/>
    <w:rsid w:val="00075E8E"/>
    <w:rsid w:val="00076437"/>
    <w:rsid w:val="00076520"/>
    <w:rsid w:val="0007659C"/>
    <w:rsid w:val="00076871"/>
    <w:rsid w:val="0008307F"/>
    <w:rsid w:val="00085B8D"/>
    <w:rsid w:val="0008677C"/>
    <w:rsid w:val="0008704B"/>
    <w:rsid w:val="00087214"/>
    <w:rsid w:val="00087C8B"/>
    <w:rsid w:val="00094BC2"/>
    <w:rsid w:val="0009564F"/>
    <w:rsid w:val="000A0FEE"/>
    <w:rsid w:val="000A3303"/>
    <w:rsid w:val="000A4483"/>
    <w:rsid w:val="000A6434"/>
    <w:rsid w:val="000B01C1"/>
    <w:rsid w:val="000B0B55"/>
    <w:rsid w:val="000B14F4"/>
    <w:rsid w:val="000B1691"/>
    <w:rsid w:val="000B18AD"/>
    <w:rsid w:val="000B33B1"/>
    <w:rsid w:val="000B3D60"/>
    <w:rsid w:val="000B75C5"/>
    <w:rsid w:val="000C1FC3"/>
    <w:rsid w:val="000C248C"/>
    <w:rsid w:val="000C2FEC"/>
    <w:rsid w:val="000C3130"/>
    <w:rsid w:val="000C31B5"/>
    <w:rsid w:val="000C3781"/>
    <w:rsid w:val="000C5268"/>
    <w:rsid w:val="000C6AC9"/>
    <w:rsid w:val="000D0922"/>
    <w:rsid w:val="000D46CC"/>
    <w:rsid w:val="000D59EE"/>
    <w:rsid w:val="000D6FD8"/>
    <w:rsid w:val="000D737D"/>
    <w:rsid w:val="000D7856"/>
    <w:rsid w:val="000E234D"/>
    <w:rsid w:val="000E49EF"/>
    <w:rsid w:val="000E4FF0"/>
    <w:rsid w:val="000E5C27"/>
    <w:rsid w:val="000E5F2F"/>
    <w:rsid w:val="000E78C8"/>
    <w:rsid w:val="000F028E"/>
    <w:rsid w:val="000F1225"/>
    <w:rsid w:val="000F16E5"/>
    <w:rsid w:val="000F1EE8"/>
    <w:rsid w:val="000F4407"/>
    <w:rsid w:val="000F5DB2"/>
    <w:rsid w:val="000F63E9"/>
    <w:rsid w:val="000F6495"/>
    <w:rsid w:val="00103850"/>
    <w:rsid w:val="0010639D"/>
    <w:rsid w:val="00106E8F"/>
    <w:rsid w:val="00116AD2"/>
    <w:rsid w:val="00126608"/>
    <w:rsid w:val="00132B10"/>
    <w:rsid w:val="00133406"/>
    <w:rsid w:val="00133610"/>
    <w:rsid w:val="00137DB7"/>
    <w:rsid w:val="0014024D"/>
    <w:rsid w:val="0014153C"/>
    <w:rsid w:val="001423C5"/>
    <w:rsid w:val="001443B9"/>
    <w:rsid w:val="00145DF1"/>
    <w:rsid w:val="00146CD7"/>
    <w:rsid w:val="0014768B"/>
    <w:rsid w:val="001509B5"/>
    <w:rsid w:val="00151FF4"/>
    <w:rsid w:val="00154CC7"/>
    <w:rsid w:val="0015531B"/>
    <w:rsid w:val="00155A87"/>
    <w:rsid w:val="00155D2E"/>
    <w:rsid w:val="00160447"/>
    <w:rsid w:val="0016258A"/>
    <w:rsid w:val="0016481E"/>
    <w:rsid w:val="0016541B"/>
    <w:rsid w:val="001655A4"/>
    <w:rsid w:val="00165F80"/>
    <w:rsid w:val="00166799"/>
    <w:rsid w:val="00166EE5"/>
    <w:rsid w:val="0017135F"/>
    <w:rsid w:val="001715E6"/>
    <w:rsid w:val="00172BFB"/>
    <w:rsid w:val="001730AF"/>
    <w:rsid w:val="00175386"/>
    <w:rsid w:val="00176437"/>
    <w:rsid w:val="001771BF"/>
    <w:rsid w:val="00182602"/>
    <w:rsid w:val="0018339C"/>
    <w:rsid w:val="00183CC0"/>
    <w:rsid w:val="00184596"/>
    <w:rsid w:val="00185198"/>
    <w:rsid w:val="0018534E"/>
    <w:rsid w:val="001907CA"/>
    <w:rsid w:val="001930F0"/>
    <w:rsid w:val="00193880"/>
    <w:rsid w:val="00194EB3"/>
    <w:rsid w:val="0019567D"/>
    <w:rsid w:val="00197A8B"/>
    <w:rsid w:val="001A07A6"/>
    <w:rsid w:val="001A252C"/>
    <w:rsid w:val="001A2A3C"/>
    <w:rsid w:val="001A31CB"/>
    <w:rsid w:val="001A356B"/>
    <w:rsid w:val="001A3ABD"/>
    <w:rsid w:val="001A456C"/>
    <w:rsid w:val="001A53C3"/>
    <w:rsid w:val="001A58C0"/>
    <w:rsid w:val="001A59F5"/>
    <w:rsid w:val="001A5D60"/>
    <w:rsid w:val="001A5EE8"/>
    <w:rsid w:val="001A7CF7"/>
    <w:rsid w:val="001B12DE"/>
    <w:rsid w:val="001B4540"/>
    <w:rsid w:val="001B4B7F"/>
    <w:rsid w:val="001B5222"/>
    <w:rsid w:val="001C033C"/>
    <w:rsid w:val="001C0FEC"/>
    <w:rsid w:val="001C1525"/>
    <w:rsid w:val="001C1EFB"/>
    <w:rsid w:val="001C4992"/>
    <w:rsid w:val="001C4EA1"/>
    <w:rsid w:val="001C6825"/>
    <w:rsid w:val="001D049E"/>
    <w:rsid w:val="001D1034"/>
    <w:rsid w:val="001D3827"/>
    <w:rsid w:val="001D3E08"/>
    <w:rsid w:val="001D3F1C"/>
    <w:rsid w:val="001D575B"/>
    <w:rsid w:val="001D6D09"/>
    <w:rsid w:val="001D7C75"/>
    <w:rsid w:val="001E2D2F"/>
    <w:rsid w:val="001E2D7A"/>
    <w:rsid w:val="001E37D4"/>
    <w:rsid w:val="001E3A3E"/>
    <w:rsid w:val="001E3BDB"/>
    <w:rsid w:val="001E480C"/>
    <w:rsid w:val="001E56A2"/>
    <w:rsid w:val="001E5B25"/>
    <w:rsid w:val="001E67DB"/>
    <w:rsid w:val="001F0E64"/>
    <w:rsid w:val="001F0E70"/>
    <w:rsid w:val="001F1F21"/>
    <w:rsid w:val="001F2E57"/>
    <w:rsid w:val="001F5523"/>
    <w:rsid w:val="001F5E84"/>
    <w:rsid w:val="001F621F"/>
    <w:rsid w:val="001F675E"/>
    <w:rsid w:val="001F6A16"/>
    <w:rsid w:val="00203387"/>
    <w:rsid w:val="00203CCB"/>
    <w:rsid w:val="00205008"/>
    <w:rsid w:val="002108F0"/>
    <w:rsid w:val="00211762"/>
    <w:rsid w:val="00211FF0"/>
    <w:rsid w:val="0021243C"/>
    <w:rsid w:val="00212F04"/>
    <w:rsid w:val="002143EF"/>
    <w:rsid w:val="00215459"/>
    <w:rsid w:val="0021585C"/>
    <w:rsid w:val="00215B38"/>
    <w:rsid w:val="00215F13"/>
    <w:rsid w:val="002166C0"/>
    <w:rsid w:val="00217CF2"/>
    <w:rsid w:val="0022192C"/>
    <w:rsid w:val="00222247"/>
    <w:rsid w:val="00222356"/>
    <w:rsid w:val="00223486"/>
    <w:rsid w:val="00227C53"/>
    <w:rsid w:val="002305F9"/>
    <w:rsid w:val="00232044"/>
    <w:rsid w:val="002327CF"/>
    <w:rsid w:val="00233298"/>
    <w:rsid w:val="002337F3"/>
    <w:rsid w:val="00234F8F"/>
    <w:rsid w:val="00235F38"/>
    <w:rsid w:val="002363E0"/>
    <w:rsid w:val="00236FEF"/>
    <w:rsid w:val="0023731F"/>
    <w:rsid w:val="00241062"/>
    <w:rsid w:val="002447D6"/>
    <w:rsid w:val="00244E8C"/>
    <w:rsid w:val="0024554A"/>
    <w:rsid w:val="0024557F"/>
    <w:rsid w:val="002471C3"/>
    <w:rsid w:val="0024780F"/>
    <w:rsid w:val="00250407"/>
    <w:rsid w:val="0025176A"/>
    <w:rsid w:val="00253981"/>
    <w:rsid w:val="00254E10"/>
    <w:rsid w:val="002603FC"/>
    <w:rsid w:val="00260F01"/>
    <w:rsid w:val="00263716"/>
    <w:rsid w:val="00263E12"/>
    <w:rsid w:val="002642B1"/>
    <w:rsid w:val="00266DA5"/>
    <w:rsid w:val="00270A67"/>
    <w:rsid w:val="002719AB"/>
    <w:rsid w:val="00271ADE"/>
    <w:rsid w:val="00272CBB"/>
    <w:rsid w:val="00274934"/>
    <w:rsid w:val="00274DE1"/>
    <w:rsid w:val="002758C8"/>
    <w:rsid w:val="00276030"/>
    <w:rsid w:val="002769EC"/>
    <w:rsid w:val="00280404"/>
    <w:rsid w:val="00280429"/>
    <w:rsid w:val="0028149A"/>
    <w:rsid w:val="00284E63"/>
    <w:rsid w:val="00285EB5"/>
    <w:rsid w:val="00285F5A"/>
    <w:rsid w:val="00291EB3"/>
    <w:rsid w:val="00294A23"/>
    <w:rsid w:val="00294CB7"/>
    <w:rsid w:val="002A0089"/>
    <w:rsid w:val="002A0632"/>
    <w:rsid w:val="002A08A9"/>
    <w:rsid w:val="002A413D"/>
    <w:rsid w:val="002A423E"/>
    <w:rsid w:val="002A4A82"/>
    <w:rsid w:val="002A715D"/>
    <w:rsid w:val="002B0B10"/>
    <w:rsid w:val="002B0B5E"/>
    <w:rsid w:val="002B4531"/>
    <w:rsid w:val="002B467D"/>
    <w:rsid w:val="002B5231"/>
    <w:rsid w:val="002C034E"/>
    <w:rsid w:val="002C32D5"/>
    <w:rsid w:val="002C38B1"/>
    <w:rsid w:val="002C3984"/>
    <w:rsid w:val="002C5642"/>
    <w:rsid w:val="002C56B8"/>
    <w:rsid w:val="002C6EF0"/>
    <w:rsid w:val="002D132A"/>
    <w:rsid w:val="002D4B5D"/>
    <w:rsid w:val="002D555E"/>
    <w:rsid w:val="002E0294"/>
    <w:rsid w:val="002E10EA"/>
    <w:rsid w:val="002E12AF"/>
    <w:rsid w:val="002E1D27"/>
    <w:rsid w:val="002E24C0"/>
    <w:rsid w:val="002E24E7"/>
    <w:rsid w:val="002E3543"/>
    <w:rsid w:val="002E634F"/>
    <w:rsid w:val="002F0CE7"/>
    <w:rsid w:val="002F22CA"/>
    <w:rsid w:val="002F3052"/>
    <w:rsid w:val="002F58F5"/>
    <w:rsid w:val="002F7500"/>
    <w:rsid w:val="003016F6"/>
    <w:rsid w:val="003020F9"/>
    <w:rsid w:val="00303831"/>
    <w:rsid w:val="0030408D"/>
    <w:rsid w:val="003071CD"/>
    <w:rsid w:val="00311739"/>
    <w:rsid w:val="00312460"/>
    <w:rsid w:val="00313156"/>
    <w:rsid w:val="00314984"/>
    <w:rsid w:val="00314A73"/>
    <w:rsid w:val="003151BD"/>
    <w:rsid w:val="00316878"/>
    <w:rsid w:val="00316904"/>
    <w:rsid w:val="003169B4"/>
    <w:rsid w:val="00317CA2"/>
    <w:rsid w:val="00317CF5"/>
    <w:rsid w:val="00321FF4"/>
    <w:rsid w:val="003246C2"/>
    <w:rsid w:val="00325BEE"/>
    <w:rsid w:val="00325DE7"/>
    <w:rsid w:val="00331A21"/>
    <w:rsid w:val="00332258"/>
    <w:rsid w:val="00332878"/>
    <w:rsid w:val="003330BC"/>
    <w:rsid w:val="00334DB4"/>
    <w:rsid w:val="003356F5"/>
    <w:rsid w:val="00346A04"/>
    <w:rsid w:val="00346F83"/>
    <w:rsid w:val="00351A15"/>
    <w:rsid w:val="00353BD3"/>
    <w:rsid w:val="003558EF"/>
    <w:rsid w:val="0035616E"/>
    <w:rsid w:val="00357E3F"/>
    <w:rsid w:val="00363138"/>
    <w:rsid w:val="003675BE"/>
    <w:rsid w:val="00367C8B"/>
    <w:rsid w:val="00371AB8"/>
    <w:rsid w:val="00371BF2"/>
    <w:rsid w:val="00374170"/>
    <w:rsid w:val="003741ED"/>
    <w:rsid w:val="00375728"/>
    <w:rsid w:val="0037576B"/>
    <w:rsid w:val="003765A7"/>
    <w:rsid w:val="003800D1"/>
    <w:rsid w:val="00380DE6"/>
    <w:rsid w:val="00380F33"/>
    <w:rsid w:val="0038100D"/>
    <w:rsid w:val="00382A2A"/>
    <w:rsid w:val="00382F54"/>
    <w:rsid w:val="00384DC9"/>
    <w:rsid w:val="00386313"/>
    <w:rsid w:val="00387805"/>
    <w:rsid w:val="00387A6F"/>
    <w:rsid w:val="00387E10"/>
    <w:rsid w:val="003919E9"/>
    <w:rsid w:val="00392400"/>
    <w:rsid w:val="003924DE"/>
    <w:rsid w:val="003937EE"/>
    <w:rsid w:val="00393801"/>
    <w:rsid w:val="00394A29"/>
    <w:rsid w:val="00396715"/>
    <w:rsid w:val="003A0C77"/>
    <w:rsid w:val="003A0CE9"/>
    <w:rsid w:val="003A7942"/>
    <w:rsid w:val="003B32FE"/>
    <w:rsid w:val="003B45A7"/>
    <w:rsid w:val="003B4DEF"/>
    <w:rsid w:val="003B5C1E"/>
    <w:rsid w:val="003B7B61"/>
    <w:rsid w:val="003C0DAE"/>
    <w:rsid w:val="003C238E"/>
    <w:rsid w:val="003C30D1"/>
    <w:rsid w:val="003C36A6"/>
    <w:rsid w:val="003C3E82"/>
    <w:rsid w:val="003C493C"/>
    <w:rsid w:val="003C6230"/>
    <w:rsid w:val="003C646A"/>
    <w:rsid w:val="003C67BE"/>
    <w:rsid w:val="003D286C"/>
    <w:rsid w:val="003D2988"/>
    <w:rsid w:val="003D41D8"/>
    <w:rsid w:val="003E04B2"/>
    <w:rsid w:val="003E2110"/>
    <w:rsid w:val="003E3961"/>
    <w:rsid w:val="003E5730"/>
    <w:rsid w:val="003E6E0F"/>
    <w:rsid w:val="003E7477"/>
    <w:rsid w:val="003E74A7"/>
    <w:rsid w:val="003F01BC"/>
    <w:rsid w:val="003F10DA"/>
    <w:rsid w:val="003F20DE"/>
    <w:rsid w:val="003F2B72"/>
    <w:rsid w:val="003F3D0A"/>
    <w:rsid w:val="003F4E82"/>
    <w:rsid w:val="003F4FE2"/>
    <w:rsid w:val="003F5F71"/>
    <w:rsid w:val="003F724F"/>
    <w:rsid w:val="00400C26"/>
    <w:rsid w:val="00401220"/>
    <w:rsid w:val="00401424"/>
    <w:rsid w:val="0040202A"/>
    <w:rsid w:val="00405BC2"/>
    <w:rsid w:val="00407F9E"/>
    <w:rsid w:val="0041485A"/>
    <w:rsid w:val="00415F99"/>
    <w:rsid w:val="00431ECE"/>
    <w:rsid w:val="00433C0A"/>
    <w:rsid w:val="004358B7"/>
    <w:rsid w:val="00435A70"/>
    <w:rsid w:val="00435ABD"/>
    <w:rsid w:val="00435D09"/>
    <w:rsid w:val="0043657C"/>
    <w:rsid w:val="004370CA"/>
    <w:rsid w:val="00440E65"/>
    <w:rsid w:val="00440FE2"/>
    <w:rsid w:val="004427D3"/>
    <w:rsid w:val="00442B01"/>
    <w:rsid w:val="0044569D"/>
    <w:rsid w:val="00450F32"/>
    <w:rsid w:val="00453CF8"/>
    <w:rsid w:val="004546EA"/>
    <w:rsid w:val="00454CFF"/>
    <w:rsid w:val="004575DE"/>
    <w:rsid w:val="00460C8D"/>
    <w:rsid w:val="004613A7"/>
    <w:rsid w:val="00463694"/>
    <w:rsid w:val="00464935"/>
    <w:rsid w:val="00465293"/>
    <w:rsid w:val="00472083"/>
    <w:rsid w:val="00472480"/>
    <w:rsid w:val="00472D29"/>
    <w:rsid w:val="0047491B"/>
    <w:rsid w:val="004757D8"/>
    <w:rsid w:val="0047720A"/>
    <w:rsid w:val="00477A61"/>
    <w:rsid w:val="00480299"/>
    <w:rsid w:val="004805AB"/>
    <w:rsid w:val="00480E52"/>
    <w:rsid w:val="00482C80"/>
    <w:rsid w:val="00483BF6"/>
    <w:rsid w:val="004843FD"/>
    <w:rsid w:val="004851E0"/>
    <w:rsid w:val="004869E3"/>
    <w:rsid w:val="00486A3B"/>
    <w:rsid w:val="0048724F"/>
    <w:rsid w:val="00490302"/>
    <w:rsid w:val="004909A4"/>
    <w:rsid w:val="0049114B"/>
    <w:rsid w:val="00491880"/>
    <w:rsid w:val="00492BFC"/>
    <w:rsid w:val="004964F0"/>
    <w:rsid w:val="004A2948"/>
    <w:rsid w:val="004A47E1"/>
    <w:rsid w:val="004A6784"/>
    <w:rsid w:val="004A6BAD"/>
    <w:rsid w:val="004B1B61"/>
    <w:rsid w:val="004B4A0E"/>
    <w:rsid w:val="004B506C"/>
    <w:rsid w:val="004B5474"/>
    <w:rsid w:val="004B54A2"/>
    <w:rsid w:val="004B55E6"/>
    <w:rsid w:val="004B5BD6"/>
    <w:rsid w:val="004B70FC"/>
    <w:rsid w:val="004C40EC"/>
    <w:rsid w:val="004D3D58"/>
    <w:rsid w:val="004D4E61"/>
    <w:rsid w:val="004D62F8"/>
    <w:rsid w:val="004E03D6"/>
    <w:rsid w:val="004E1062"/>
    <w:rsid w:val="004E14CA"/>
    <w:rsid w:val="004E21F3"/>
    <w:rsid w:val="004E2810"/>
    <w:rsid w:val="004E7EAC"/>
    <w:rsid w:val="004F0E10"/>
    <w:rsid w:val="004F1DA0"/>
    <w:rsid w:val="004F2905"/>
    <w:rsid w:val="004F3DA9"/>
    <w:rsid w:val="004F40DB"/>
    <w:rsid w:val="004F4273"/>
    <w:rsid w:val="004F5833"/>
    <w:rsid w:val="004F59BC"/>
    <w:rsid w:val="004F720A"/>
    <w:rsid w:val="005008D4"/>
    <w:rsid w:val="00501011"/>
    <w:rsid w:val="00501AE7"/>
    <w:rsid w:val="00501BFC"/>
    <w:rsid w:val="005020F3"/>
    <w:rsid w:val="00502AFB"/>
    <w:rsid w:val="00502FC4"/>
    <w:rsid w:val="00504C73"/>
    <w:rsid w:val="00505425"/>
    <w:rsid w:val="005060DF"/>
    <w:rsid w:val="00510802"/>
    <w:rsid w:val="00512988"/>
    <w:rsid w:val="00513822"/>
    <w:rsid w:val="00513B14"/>
    <w:rsid w:val="00514195"/>
    <w:rsid w:val="00515DE0"/>
    <w:rsid w:val="005160EB"/>
    <w:rsid w:val="00517EC0"/>
    <w:rsid w:val="005209C4"/>
    <w:rsid w:val="00520ACE"/>
    <w:rsid w:val="00522331"/>
    <w:rsid w:val="00523089"/>
    <w:rsid w:val="00523B6B"/>
    <w:rsid w:val="005276A9"/>
    <w:rsid w:val="005303E4"/>
    <w:rsid w:val="005307EA"/>
    <w:rsid w:val="005326C5"/>
    <w:rsid w:val="00532736"/>
    <w:rsid w:val="00534848"/>
    <w:rsid w:val="00534B0A"/>
    <w:rsid w:val="005372FD"/>
    <w:rsid w:val="005414B1"/>
    <w:rsid w:val="00542FC9"/>
    <w:rsid w:val="005431C4"/>
    <w:rsid w:val="00544D56"/>
    <w:rsid w:val="0054589D"/>
    <w:rsid w:val="005468BB"/>
    <w:rsid w:val="00547F38"/>
    <w:rsid w:val="0055194C"/>
    <w:rsid w:val="00551F01"/>
    <w:rsid w:val="00552D07"/>
    <w:rsid w:val="00553195"/>
    <w:rsid w:val="0055376C"/>
    <w:rsid w:val="00556E98"/>
    <w:rsid w:val="00561AC5"/>
    <w:rsid w:val="005629E0"/>
    <w:rsid w:val="00570116"/>
    <w:rsid w:val="00570FC9"/>
    <w:rsid w:val="00571C21"/>
    <w:rsid w:val="0057384F"/>
    <w:rsid w:val="005745F9"/>
    <w:rsid w:val="00575474"/>
    <w:rsid w:val="0058063A"/>
    <w:rsid w:val="00581914"/>
    <w:rsid w:val="00581D93"/>
    <w:rsid w:val="00582808"/>
    <w:rsid w:val="00583835"/>
    <w:rsid w:val="005850CF"/>
    <w:rsid w:val="00586EE1"/>
    <w:rsid w:val="00587BE9"/>
    <w:rsid w:val="00590D2F"/>
    <w:rsid w:val="005931E5"/>
    <w:rsid w:val="005934E1"/>
    <w:rsid w:val="0059430C"/>
    <w:rsid w:val="0059684E"/>
    <w:rsid w:val="005A0A44"/>
    <w:rsid w:val="005A0B3D"/>
    <w:rsid w:val="005A1416"/>
    <w:rsid w:val="005A2174"/>
    <w:rsid w:val="005A243E"/>
    <w:rsid w:val="005B0774"/>
    <w:rsid w:val="005B2695"/>
    <w:rsid w:val="005B276B"/>
    <w:rsid w:val="005B2CE8"/>
    <w:rsid w:val="005B2D44"/>
    <w:rsid w:val="005B3B0E"/>
    <w:rsid w:val="005B45BE"/>
    <w:rsid w:val="005B4B24"/>
    <w:rsid w:val="005B4B91"/>
    <w:rsid w:val="005B5124"/>
    <w:rsid w:val="005B6014"/>
    <w:rsid w:val="005B6479"/>
    <w:rsid w:val="005B6546"/>
    <w:rsid w:val="005B6DD8"/>
    <w:rsid w:val="005B7A2C"/>
    <w:rsid w:val="005C0E0F"/>
    <w:rsid w:val="005C2847"/>
    <w:rsid w:val="005C2B0D"/>
    <w:rsid w:val="005C529E"/>
    <w:rsid w:val="005C5985"/>
    <w:rsid w:val="005C6ED6"/>
    <w:rsid w:val="005D0BA8"/>
    <w:rsid w:val="005D122F"/>
    <w:rsid w:val="005D191C"/>
    <w:rsid w:val="005D209C"/>
    <w:rsid w:val="005D3E53"/>
    <w:rsid w:val="005D5A27"/>
    <w:rsid w:val="005D5B95"/>
    <w:rsid w:val="005D5D55"/>
    <w:rsid w:val="005D7D59"/>
    <w:rsid w:val="005E0116"/>
    <w:rsid w:val="005E1DB5"/>
    <w:rsid w:val="005E4EE7"/>
    <w:rsid w:val="005E4EED"/>
    <w:rsid w:val="005E5F23"/>
    <w:rsid w:val="005E6944"/>
    <w:rsid w:val="005E75D6"/>
    <w:rsid w:val="005F3878"/>
    <w:rsid w:val="005F4C7A"/>
    <w:rsid w:val="005F50DB"/>
    <w:rsid w:val="00600383"/>
    <w:rsid w:val="00600A86"/>
    <w:rsid w:val="00603E98"/>
    <w:rsid w:val="00604439"/>
    <w:rsid w:val="00604ABC"/>
    <w:rsid w:val="00604C20"/>
    <w:rsid w:val="0060585E"/>
    <w:rsid w:val="00605E1B"/>
    <w:rsid w:val="00607537"/>
    <w:rsid w:val="00607C50"/>
    <w:rsid w:val="00612465"/>
    <w:rsid w:val="006131F0"/>
    <w:rsid w:val="00614FF9"/>
    <w:rsid w:val="00620B87"/>
    <w:rsid w:val="006221BB"/>
    <w:rsid w:val="006229F9"/>
    <w:rsid w:val="0062307C"/>
    <w:rsid w:val="006253F7"/>
    <w:rsid w:val="00625492"/>
    <w:rsid w:val="00625594"/>
    <w:rsid w:val="00630935"/>
    <w:rsid w:val="006309AB"/>
    <w:rsid w:val="0063136F"/>
    <w:rsid w:val="006318F1"/>
    <w:rsid w:val="00633F23"/>
    <w:rsid w:val="00636831"/>
    <w:rsid w:val="00636C8E"/>
    <w:rsid w:val="00637EFF"/>
    <w:rsid w:val="00640DDB"/>
    <w:rsid w:val="00641619"/>
    <w:rsid w:val="00642A9E"/>
    <w:rsid w:val="00644B75"/>
    <w:rsid w:val="00645225"/>
    <w:rsid w:val="006518A2"/>
    <w:rsid w:val="006530A4"/>
    <w:rsid w:val="006539EE"/>
    <w:rsid w:val="00655730"/>
    <w:rsid w:val="006616CE"/>
    <w:rsid w:val="00662C5A"/>
    <w:rsid w:val="00665B8B"/>
    <w:rsid w:val="00665BC4"/>
    <w:rsid w:val="006662B8"/>
    <w:rsid w:val="00667336"/>
    <w:rsid w:val="00667A93"/>
    <w:rsid w:val="0067265F"/>
    <w:rsid w:val="00675FCE"/>
    <w:rsid w:val="00680D4C"/>
    <w:rsid w:val="00682FA1"/>
    <w:rsid w:val="00683791"/>
    <w:rsid w:val="00685C50"/>
    <w:rsid w:val="00687C6E"/>
    <w:rsid w:val="00690FE6"/>
    <w:rsid w:val="006954B6"/>
    <w:rsid w:val="0069684A"/>
    <w:rsid w:val="006A186E"/>
    <w:rsid w:val="006A2C72"/>
    <w:rsid w:val="006A35F4"/>
    <w:rsid w:val="006A648F"/>
    <w:rsid w:val="006A67CB"/>
    <w:rsid w:val="006A712B"/>
    <w:rsid w:val="006B0EB9"/>
    <w:rsid w:val="006B142B"/>
    <w:rsid w:val="006B326E"/>
    <w:rsid w:val="006B34F6"/>
    <w:rsid w:val="006B35DD"/>
    <w:rsid w:val="006B4051"/>
    <w:rsid w:val="006B46B0"/>
    <w:rsid w:val="006C2290"/>
    <w:rsid w:val="006C3C65"/>
    <w:rsid w:val="006C47D8"/>
    <w:rsid w:val="006C616F"/>
    <w:rsid w:val="006C6822"/>
    <w:rsid w:val="006D31A7"/>
    <w:rsid w:val="006D6F85"/>
    <w:rsid w:val="006E025E"/>
    <w:rsid w:val="006E0A85"/>
    <w:rsid w:val="006E1BB7"/>
    <w:rsid w:val="006E3D58"/>
    <w:rsid w:val="006E5467"/>
    <w:rsid w:val="006E5EB2"/>
    <w:rsid w:val="006E7875"/>
    <w:rsid w:val="006F1215"/>
    <w:rsid w:val="006F21DE"/>
    <w:rsid w:val="006F46D8"/>
    <w:rsid w:val="007011F6"/>
    <w:rsid w:val="00701892"/>
    <w:rsid w:val="00702B2C"/>
    <w:rsid w:val="007035D8"/>
    <w:rsid w:val="0070429D"/>
    <w:rsid w:val="007045A8"/>
    <w:rsid w:val="00712F2F"/>
    <w:rsid w:val="00713126"/>
    <w:rsid w:val="007131C0"/>
    <w:rsid w:val="0071477E"/>
    <w:rsid w:val="00715F2F"/>
    <w:rsid w:val="00717FD5"/>
    <w:rsid w:val="00722260"/>
    <w:rsid w:val="00723A52"/>
    <w:rsid w:val="00725478"/>
    <w:rsid w:val="007258AD"/>
    <w:rsid w:val="00731089"/>
    <w:rsid w:val="00731D80"/>
    <w:rsid w:val="00733493"/>
    <w:rsid w:val="00734C76"/>
    <w:rsid w:val="00735A27"/>
    <w:rsid w:val="00735FFD"/>
    <w:rsid w:val="00736075"/>
    <w:rsid w:val="0073786D"/>
    <w:rsid w:val="00737A47"/>
    <w:rsid w:val="0074066E"/>
    <w:rsid w:val="00740740"/>
    <w:rsid w:val="00740827"/>
    <w:rsid w:val="00743B25"/>
    <w:rsid w:val="00744F07"/>
    <w:rsid w:val="00745CF7"/>
    <w:rsid w:val="0074617B"/>
    <w:rsid w:val="00746B4C"/>
    <w:rsid w:val="00746BB0"/>
    <w:rsid w:val="00751375"/>
    <w:rsid w:val="00751655"/>
    <w:rsid w:val="00752058"/>
    <w:rsid w:val="007535D3"/>
    <w:rsid w:val="00754E9A"/>
    <w:rsid w:val="00754EAD"/>
    <w:rsid w:val="007562FF"/>
    <w:rsid w:val="00756844"/>
    <w:rsid w:val="0075739B"/>
    <w:rsid w:val="00757DE7"/>
    <w:rsid w:val="00760E24"/>
    <w:rsid w:val="0076198B"/>
    <w:rsid w:val="00761A4B"/>
    <w:rsid w:val="00764E38"/>
    <w:rsid w:val="007664D6"/>
    <w:rsid w:val="00766917"/>
    <w:rsid w:val="00766BCA"/>
    <w:rsid w:val="00770AAE"/>
    <w:rsid w:val="00773530"/>
    <w:rsid w:val="00773D54"/>
    <w:rsid w:val="0077451F"/>
    <w:rsid w:val="00774B8A"/>
    <w:rsid w:val="00774E8F"/>
    <w:rsid w:val="00774F9F"/>
    <w:rsid w:val="00775301"/>
    <w:rsid w:val="00777CA7"/>
    <w:rsid w:val="007819EA"/>
    <w:rsid w:val="007825DF"/>
    <w:rsid w:val="007827E8"/>
    <w:rsid w:val="007830A0"/>
    <w:rsid w:val="007831D6"/>
    <w:rsid w:val="00784269"/>
    <w:rsid w:val="00786EB2"/>
    <w:rsid w:val="00790503"/>
    <w:rsid w:val="007923F1"/>
    <w:rsid w:val="00792ED9"/>
    <w:rsid w:val="00792EDC"/>
    <w:rsid w:val="00795373"/>
    <w:rsid w:val="00795EEC"/>
    <w:rsid w:val="007A0F53"/>
    <w:rsid w:val="007A22E0"/>
    <w:rsid w:val="007A2794"/>
    <w:rsid w:val="007A4E73"/>
    <w:rsid w:val="007A7713"/>
    <w:rsid w:val="007B0270"/>
    <w:rsid w:val="007B02D2"/>
    <w:rsid w:val="007B0CD9"/>
    <w:rsid w:val="007B22C1"/>
    <w:rsid w:val="007B731A"/>
    <w:rsid w:val="007B766E"/>
    <w:rsid w:val="007B7F84"/>
    <w:rsid w:val="007C0FAB"/>
    <w:rsid w:val="007C180A"/>
    <w:rsid w:val="007C1FEC"/>
    <w:rsid w:val="007C274A"/>
    <w:rsid w:val="007C3DC4"/>
    <w:rsid w:val="007C5A77"/>
    <w:rsid w:val="007C7371"/>
    <w:rsid w:val="007D0125"/>
    <w:rsid w:val="007D0861"/>
    <w:rsid w:val="007D3C15"/>
    <w:rsid w:val="007D67BC"/>
    <w:rsid w:val="007E04BA"/>
    <w:rsid w:val="007E1985"/>
    <w:rsid w:val="007E2991"/>
    <w:rsid w:val="007E3370"/>
    <w:rsid w:val="007E36CA"/>
    <w:rsid w:val="007E3C7D"/>
    <w:rsid w:val="007E44FB"/>
    <w:rsid w:val="007E4C96"/>
    <w:rsid w:val="007E5216"/>
    <w:rsid w:val="007E560F"/>
    <w:rsid w:val="007E6D83"/>
    <w:rsid w:val="007E7B7B"/>
    <w:rsid w:val="007E7FB9"/>
    <w:rsid w:val="007F078D"/>
    <w:rsid w:val="007F12FB"/>
    <w:rsid w:val="007F1C8F"/>
    <w:rsid w:val="007F22C4"/>
    <w:rsid w:val="007F2635"/>
    <w:rsid w:val="007F529F"/>
    <w:rsid w:val="007F5D73"/>
    <w:rsid w:val="007F69A7"/>
    <w:rsid w:val="007F6E67"/>
    <w:rsid w:val="00800B28"/>
    <w:rsid w:val="00801679"/>
    <w:rsid w:val="00801AB2"/>
    <w:rsid w:val="008020FA"/>
    <w:rsid w:val="00804512"/>
    <w:rsid w:val="0080483E"/>
    <w:rsid w:val="00807018"/>
    <w:rsid w:val="00807D75"/>
    <w:rsid w:val="0081085B"/>
    <w:rsid w:val="00816CCF"/>
    <w:rsid w:val="00820359"/>
    <w:rsid w:val="008227BC"/>
    <w:rsid w:val="00824AA7"/>
    <w:rsid w:val="00827B39"/>
    <w:rsid w:val="00831481"/>
    <w:rsid w:val="0083150A"/>
    <w:rsid w:val="00831A5B"/>
    <w:rsid w:val="00831F24"/>
    <w:rsid w:val="00832763"/>
    <w:rsid w:val="00837D2F"/>
    <w:rsid w:val="00840A14"/>
    <w:rsid w:val="008447E3"/>
    <w:rsid w:val="00846469"/>
    <w:rsid w:val="0084785F"/>
    <w:rsid w:val="00850729"/>
    <w:rsid w:val="00853C90"/>
    <w:rsid w:val="00854402"/>
    <w:rsid w:val="0085490B"/>
    <w:rsid w:val="008569E6"/>
    <w:rsid w:val="00861EB5"/>
    <w:rsid w:val="00862B9E"/>
    <w:rsid w:val="00862BC9"/>
    <w:rsid w:val="00864684"/>
    <w:rsid w:val="00865520"/>
    <w:rsid w:val="00865CF5"/>
    <w:rsid w:val="00867769"/>
    <w:rsid w:val="008718AC"/>
    <w:rsid w:val="008737C7"/>
    <w:rsid w:val="00874C46"/>
    <w:rsid w:val="00876966"/>
    <w:rsid w:val="00880B7E"/>
    <w:rsid w:val="008819A7"/>
    <w:rsid w:val="00881A64"/>
    <w:rsid w:val="00881F32"/>
    <w:rsid w:val="00884AB6"/>
    <w:rsid w:val="00884C34"/>
    <w:rsid w:val="00887206"/>
    <w:rsid w:val="00887311"/>
    <w:rsid w:val="00892B5E"/>
    <w:rsid w:val="00893625"/>
    <w:rsid w:val="008956D1"/>
    <w:rsid w:val="00897CD4"/>
    <w:rsid w:val="008A2A12"/>
    <w:rsid w:val="008A3922"/>
    <w:rsid w:val="008A6409"/>
    <w:rsid w:val="008B2A0A"/>
    <w:rsid w:val="008B3561"/>
    <w:rsid w:val="008B42C1"/>
    <w:rsid w:val="008B4A66"/>
    <w:rsid w:val="008C0511"/>
    <w:rsid w:val="008C1242"/>
    <w:rsid w:val="008C6222"/>
    <w:rsid w:val="008C63DE"/>
    <w:rsid w:val="008C7CFC"/>
    <w:rsid w:val="008C7F88"/>
    <w:rsid w:val="008D00E0"/>
    <w:rsid w:val="008D0D46"/>
    <w:rsid w:val="008D2D48"/>
    <w:rsid w:val="008D77EF"/>
    <w:rsid w:val="008E2521"/>
    <w:rsid w:val="008E2A73"/>
    <w:rsid w:val="008E4CC3"/>
    <w:rsid w:val="008F34C8"/>
    <w:rsid w:val="008F45FD"/>
    <w:rsid w:val="008F57FB"/>
    <w:rsid w:val="008F603B"/>
    <w:rsid w:val="00901440"/>
    <w:rsid w:val="009028B5"/>
    <w:rsid w:val="00902C8A"/>
    <w:rsid w:val="00907210"/>
    <w:rsid w:val="009079AE"/>
    <w:rsid w:val="00907DAE"/>
    <w:rsid w:val="009106EC"/>
    <w:rsid w:val="00910CC6"/>
    <w:rsid w:val="00912C46"/>
    <w:rsid w:val="00912DC0"/>
    <w:rsid w:val="00913115"/>
    <w:rsid w:val="0091320A"/>
    <w:rsid w:val="0091499B"/>
    <w:rsid w:val="00914C92"/>
    <w:rsid w:val="00915D2C"/>
    <w:rsid w:val="009168DC"/>
    <w:rsid w:val="00916ED3"/>
    <w:rsid w:val="009170AC"/>
    <w:rsid w:val="00923EFE"/>
    <w:rsid w:val="00926D46"/>
    <w:rsid w:val="009271DE"/>
    <w:rsid w:val="00930139"/>
    <w:rsid w:val="00930A86"/>
    <w:rsid w:val="009321CF"/>
    <w:rsid w:val="00934441"/>
    <w:rsid w:val="00934473"/>
    <w:rsid w:val="009417DE"/>
    <w:rsid w:val="00942B06"/>
    <w:rsid w:val="0094376D"/>
    <w:rsid w:val="009449FE"/>
    <w:rsid w:val="009460FF"/>
    <w:rsid w:val="00951BFB"/>
    <w:rsid w:val="00952E39"/>
    <w:rsid w:val="00960948"/>
    <w:rsid w:val="00960C9E"/>
    <w:rsid w:val="00961413"/>
    <w:rsid w:val="0096336D"/>
    <w:rsid w:val="0096442A"/>
    <w:rsid w:val="00965614"/>
    <w:rsid w:val="00966E18"/>
    <w:rsid w:val="0097038B"/>
    <w:rsid w:val="00971E56"/>
    <w:rsid w:val="00972F00"/>
    <w:rsid w:val="00973449"/>
    <w:rsid w:val="009749FB"/>
    <w:rsid w:val="009759AF"/>
    <w:rsid w:val="009772CB"/>
    <w:rsid w:val="009779A2"/>
    <w:rsid w:val="0098547C"/>
    <w:rsid w:val="00985EF1"/>
    <w:rsid w:val="0099278B"/>
    <w:rsid w:val="00994A2E"/>
    <w:rsid w:val="00995BCA"/>
    <w:rsid w:val="00996DD1"/>
    <w:rsid w:val="009A1CA5"/>
    <w:rsid w:val="009A2FA5"/>
    <w:rsid w:val="009A6FB3"/>
    <w:rsid w:val="009A7A59"/>
    <w:rsid w:val="009B0E0F"/>
    <w:rsid w:val="009B33D4"/>
    <w:rsid w:val="009B359B"/>
    <w:rsid w:val="009B4086"/>
    <w:rsid w:val="009B507B"/>
    <w:rsid w:val="009C28B8"/>
    <w:rsid w:val="009C4534"/>
    <w:rsid w:val="009C4D1D"/>
    <w:rsid w:val="009C73A7"/>
    <w:rsid w:val="009D0098"/>
    <w:rsid w:val="009D29ED"/>
    <w:rsid w:val="009D3065"/>
    <w:rsid w:val="009D3B23"/>
    <w:rsid w:val="009D4889"/>
    <w:rsid w:val="009E0088"/>
    <w:rsid w:val="009E0299"/>
    <w:rsid w:val="009E0E63"/>
    <w:rsid w:val="009E1089"/>
    <w:rsid w:val="009E25B4"/>
    <w:rsid w:val="009E298D"/>
    <w:rsid w:val="009E4427"/>
    <w:rsid w:val="009E76F7"/>
    <w:rsid w:val="009E7A81"/>
    <w:rsid w:val="009F0744"/>
    <w:rsid w:val="009F22C6"/>
    <w:rsid w:val="009F42AC"/>
    <w:rsid w:val="009F5257"/>
    <w:rsid w:val="009F5318"/>
    <w:rsid w:val="009F5AEB"/>
    <w:rsid w:val="009F5B16"/>
    <w:rsid w:val="009F6D01"/>
    <w:rsid w:val="009F7416"/>
    <w:rsid w:val="009F7F0C"/>
    <w:rsid w:val="00A003CC"/>
    <w:rsid w:val="00A0187D"/>
    <w:rsid w:val="00A0352E"/>
    <w:rsid w:val="00A03934"/>
    <w:rsid w:val="00A039AE"/>
    <w:rsid w:val="00A043BB"/>
    <w:rsid w:val="00A04992"/>
    <w:rsid w:val="00A04D53"/>
    <w:rsid w:val="00A067C7"/>
    <w:rsid w:val="00A0785F"/>
    <w:rsid w:val="00A10A7F"/>
    <w:rsid w:val="00A1105C"/>
    <w:rsid w:val="00A1339B"/>
    <w:rsid w:val="00A20A2B"/>
    <w:rsid w:val="00A23CC3"/>
    <w:rsid w:val="00A243AF"/>
    <w:rsid w:val="00A24B58"/>
    <w:rsid w:val="00A252E8"/>
    <w:rsid w:val="00A272B8"/>
    <w:rsid w:val="00A27F55"/>
    <w:rsid w:val="00A30BA6"/>
    <w:rsid w:val="00A31501"/>
    <w:rsid w:val="00A36A25"/>
    <w:rsid w:val="00A40960"/>
    <w:rsid w:val="00A45BF3"/>
    <w:rsid w:val="00A507DE"/>
    <w:rsid w:val="00A51E2C"/>
    <w:rsid w:val="00A51F92"/>
    <w:rsid w:val="00A5217F"/>
    <w:rsid w:val="00A52FA2"/>
    <w:rsid w:val="00A561CD"/>
    <w:rsid w:val="00A579E9"/>
    <w:rsid w:val="00A57CF6"/>
    <w:rsid w:val="00A602F7"/>
    <w:rsid w:val="00A6139D"/>
    <w:rsid w:val="00A6197F"/>
    <w:rsid w:val="00A65092"/>
    <w:rsid w:val="00A67F66"/>
    <w:rsid w:val="00A713BB"/>
    <w:rsid w:val="00A7230F"/>
    <w:rsid w:val="00A72DFB"/>
    <w:rsid w:val="00A74050"/>
    <w:rsid w:val="00A765DF"/>
    <w:rsid w:val="00A7702F"/>
    <w:rsid w:val="00A802E2"/>
    <w:rsid w:val="00A81112"/>
    <w:rsid w:val="00A8251B"/>
    <w:rsid w:val="00A831CA"/>
    <w:rsid w:val="00A840FB"/>
    <w:rsid w:val="00A85F53"/>
    <w:rsid w:val="00A86695"/>
    <w:rsid w:val="00A90A4F"/>
    <w:rsid w:val="00A91D07"/>
    <w:rsid w:val="00A929FF"/>
    <w:rsid w:val="00A93E92"/>
    <w:rsid w:val="00A93FC8"/>
    <w:rsid w:val="00A973E4"/>
    <w:rsid w:val="00AA02D5"/>
    <w:rsid w:val="00AA0336"/>
    <w:rsid w:val="00AA14B1"/>
    <w:rsid w:val="00AA5FA7"/>
    <w:rsid w:val="00AA68E9"/>
    <w:rsid w:val="00AA7962"/>
    <w:rsid w:val="00AA7D39"/>
    <w:rsid w:val="00AB08C9"/>
    <w:rsid w:val="00AB0C2C"/>
    <w:rsid w:val="00AB13D1"/>
    <w:rsid w:val="00AB1D4C"/>
    <w:rsid w:val="00AB22BC"/>
    <w:rsid w:val="00AB343E"/>
    <w:rsid w:val="00AB3CDF"/>
    <w:rsid w:val="00AB513A"/>
    <w:rsid w:val="00AB5C3E"/>
    <w:rsid w:val="00AB66F4"/>
    <w:rsid w:val="00AC0543"/>
    <w:rsid w:val="00AC24E6"/>
    <w:rsid w:val="00AC2EE8"/>
    <w:rsid w:val="00AC3D8C"/>
    <w:rsid w:val="00AC5836"/>
    <w:rsid w:val="00AC5B81"/>
    <w:rsid w:val="00AC66BC"/>
    <w:rsid w:val="00AC7F69"/>
    <w:rsid w:val="00AD115E"/>
    <w:rsid w:val="00AD176B"/>
    <w:rsid w:val="00AD1BC7"/>
    <w:rsid w:val="00AD2F59"/>
    <w:rsid w:val="00AD39FC"/>
    <w:rsid w:val="00AD4485"/>
    <w:rsid w:val="00AD4E9D"/>
    <w:rsid w:val="00AD6D8B"/>
    <w:rsid w:val="00AE02CA"/>
    <w:rsid w:val="00AE0BC2"/>
    <w:rsid w:val="00AE245C"/>
    <w:rsid w:val="00AE4BD9"/>
    <w:rsid w:val="00AE4E86"/>
    <w:rsid w:val="00AE5A5C"/>
    <w:rsid w:val="00AE6B8D"/>
    <w:rsid w:val="00AF05BD"/>
    <w:rsid w:val="00AF2EBA"/>
    <w:rsid w:val="00AF37B6"/>
    <w:rsid w:val="00AF5800"/>
    <w:rsid w:val="00AF6EAE"/>
    <w:rsid w:val="00AF6F95"/>
    <w:rsid w:val="00AF7DD1"/>
    <w:rsid w:val="00B035CF"/>
    <w:rsid w:val="00B03C65"/>
    <w:rsid w:val="00B045E4"/>
    <w:rsid w:val="00B04FE1"/>
    <w:rsid w:val="00B05095"/>
    <w:rsid w:val="00B062A7"/>
    <w:rsid w:val="00B1041D"/>
    <w:rsid w:val="00B1273A"/>
    <w:rsid w:val="00B14B52"/>
    <w:rsid w:val="00B155D8"/>
    <w:rsid w:val="00B15884"/>
    <w:rsid w:val="00B167AF"/>
    <w:rsid w:val="00B20B7C"/>
    <w:rsid w:val="00B30050"/>
    <w:rsid w:val="00B325BF"/>
    <w:rsid w:val="00B378E4"/>
    <w:rsid w:val="00B3797F"/>
    <w:rsid w:val="00B37E53"/>
    <w:rsid w:val="00B402C4"/>
    <w:rsid w:val="00B40763"/>
    <w:rsid w:val="00B430E9"/>
    <w:rsid w:val="00B43A82"/>
    <w:rsid w:val="00B459EE"/>
    <w:rsid w:val="00B469F5"/>
    <w:rsid w:val="00B500FE"/>
    <w:rsid w:val="00B52DAB"/>
    <w:rsid w:val="00B53E92"/>
    <w:rsid w:val="00B55425"/>
    <w:rsid w:val="00B55B4A"/>
    <w:rsid w:val="00B56097"/>
    <w:rsid w:val="00B5723A"/>
    <w:rsid w:val="00B632FC"/>
    <w:rsid w:val="00B64F67"/>
    <w:rsid w:val="00B66A4B"/>
    <w:rsid w:val="00B74174"/>
    <w:rsid w:val="00B742F5"/>
    <w:rsid w:val="00B74688"/>
    <w:rsid w:val="00B749BB"/>
    <w:rsid w:val="00B75FD3"/>
    <w:rsid w:val="00B7662C"/>
    <w:rsid w:val="00B80519"/>
    <w:rsid w:val="00B852D4"/>
    <w:rsid w:val="00B85A69"/>
    <w:rsid w:val="00B85B3B"/>
    <w:rsid w:val="00B871F3"/>
    <w:rsid w:val="00B87A05"/>
    <w:rsid w:val="00B9011E"/>
    <w:rsid w:val="00B936A1"/>
    <w:rsid w:val="00B94EFF"/>
    <w:rsid w:val="00B95803"/>
    <w:rsid w:val="00B967D7"/>
    <w:rsid w:val="00BA0402"/>
    <w:rsid w:val="00BA054F"/>
    <w:rsid w:val="00BA2B74"/>
    <w:rsid w:val="00BA313C"/>
    <w:rsid w:val="00BA654C"/>
    <w:rsid w:val="00BB272B"/>
    <w:rsid w:val="00BB35C8"/>
    <w:rsid w:val="00BB3DD7"/>
    <w:rsid w:val="00BB44F0"/>
    <w:rsid w:val="00BB5831"/>
    <w:rsid w:val="00BB5A7F"/>
    <w:rsid w:val="00BB6670"/>
    <w:rsid w:val="00BC082C"/>
    <w:rsid w:val="00BC0BE6"/>
    <w:rsid w:val="00BC171F"/>
    <w:rsid w:val="00BC2FEF"/>
    <w:rsid w:val="00BC5A3C"/>
    <w:rsid w:val="00BD07B7"/>
    <w:rsid w:val="00BD1062"/>
    <w:rsid w:val="00BD26EA"/>
    <w:rsid w:val="00BD46DB"/>
    <w:rsid w:val="00BD48C0"/>
    <w:rsid w:val="00BD4F0C"/>
    <w:rsid w:val="00BD554B"/>
    <w:rsid w:val="00BD5D05"/>
    <w:rsid w:val="00BD6B03"/>
    <w:rsid w:val="00BE46D2"/>
    <w:rsid w:val="00BE5BA7"/>
    <w:rsid w:val="00BE60DD"/>
    <w:rsid w:val="00BF22B2"/>
    <w:rsid w:val="00BF2C14"/>
    <w:rsid w:val="00BF4E27"/>
    <w:rsid w:val="00BF4F37"/>
    <w:rsid w:val="00BF6241"/>
    <w:rsid w:val="00BF7D62"/>
    <w:rsid w:val="00C01B99"/>
    <w:rsid w:val="00C0222D"/>
    <w:rsid w:val="00C0278F"/>
    <w:rsid w:val="00C0281F"/>
    <w:rsid w:val="00C029C1"/>
    <w:rsid w:val="00C03084"/>
    <w:rsid w:val="00C0387D"/>
    <w:rsid w:val="00C040E5"/>
    <w:rsid w:val="00C06FCE"/>
    <w:rsid w:val="00C10E0F"/>
    <w:rsid w:val="00C12368"/>
    <w:rsid w:val="00C200FB"/>
    <w:rsid w:val="00C23B76"/>
    <w:rsid w:val="00C247AB"/>
    <w:rsid w:val="00C3086C"/>
    <w:rsid w:val="00C31AA0"/>
    <w:rsid w:val="00C3322D"/>
    <w:rsid w:val="00C3326E"/>
    <w:rsid w:val="00C33F78"/>
    <w:rsid w:val="00C34600"/>
    <w:rsid w:val="00C37F93"/>
    <w:rsid w:val="00C409CD"/>
    <w:rsid w:val="00C44593"/>
    <w:rsid w:val="00C44850"/>
    <w:rsid w:val="00C44BD1"/>
    <w:rsid w:val="00C475C0"/>
    <w:rsid w:val="00C47849"/>
    <w:rsid w:val="00C5031C"/>
    <w:rsid w:val="00C517A2"/>
    <w:rsid w:val="00C51B9C"/>
    <w:rsid w:val="00C526E0"/>
    <w:rsid w:val="00C54AAE"/>
    <w:rsid w:val="00C56F03"/>
    <w:rsid w:val="00C610A7"/>
    <w:rsid w:val="00C61395"/>
    <w:rsid w:val="00C61AAB"/>
    <w:rsid w:val="00C64247"/>
    <w:rsid w:val="00C65A5B"/>
    <w:rsid w:val="00C6660B"/>
    <w:rsid w:val="00C6734D"/>
    <w:rsid w:val="00C70001"/>
    <w:rsid w:val="00C74235"/>
    <w:rsid w:val="00C7423A"/>
    <w:rsid w:val="00C74303"/>
    <w:rsid w:val="00C74426"/>
    <w:rsid w:val="00C74903"/>
    <w:rsid w:val="00C763EA"/>
    <w:rsid w:val="00C76A7C"/>
    <w:rsid w:val="00C824FA"/>
    <w:rsid w:val="00C828F2"/>
    <w:rsid w:val="00C83C4F"/>
    <w:rsid w:val="00C84596"/>
    <w:rsid w:val="00C84B23"/>
    <w:rsid w:val="00C85F52"/>
    <w:rsid w:val="00C8649E"/>
    <w:rsid w:val="00C87813"/>
    <w:rsid w:val="00C90453"/>
    <w:rsid w:val="00C90ED4"/>
    <w:rsid w:val="00C91F80"/>
    <w:rsid w:val="00C94D19"/>
    <w:rsid w:val="00CA0472"/>
    <w:rsid w:val="00CA0D58"/>
    <w:rsid w:val="00CA1B75"/>
    <w:rsid w:val="00CA6D2E"/>
    <w:rsid w:val="00CA7689"/>
    <w:rsid w:val="00CA7972"/>
    <w:rsid w:val="00CB33E6"/>
    <w:rsid w:val="00CB34B5"/>
    <w:rsid w:val="00CB4503"/>
    <w:rsid w:val="00CB6AEE"/>
    <w:rsid w:val="00CB7D1C"/>
    <w:rsid w:val="00CC00E1"/>
    <w:rsid w:val="00CC0664"/>
    <w:rsid w:val="00CC0B3B"/>
    <w:rsid w:val="00CC215A"/>
    <w:rsid w:val="00CC2C54"/>
    <w:rsid w:val="00CC2C9A"/>
    <w:rsid w:val="00CC2E84"/>
    <w:rsid w:val="00CC46FE"/>
    <w:rsid w:val="00CD00D9"/>
    <w:rsid w:val="00CD1B7A"/>
    <w:rsid w:val="00CD35CC"/>
    <w:rsid w:val="00CD37BE"/>
    <w:rsid w:val="00CD47B8"/>
    <w:rsid w:val="00CD4ED8"/>
    <w:rsid w:val="00CD545A"/>
    <w:rsid w:val="00CD63EC"/>
    <w:rsid w:val="00CD67C0"/>
    <w:rsid w:val="00CD73AA"/>
    <w:rsid w:val="00CD78AB"/>
    <w:rsid w:val="00CE14E7"/>
    <w:rsid w:val="00CE1A52"/>
    <w:rsid w:val="00CE1B97"/>
    <w:rsid w:val="00CE3923"/>
    <w:rsid w:val="00CE3ECD"/>
    <w:rsid w:val="00CE4C17"/>
    <w:rsid w:val="00CF1736"/>
    <w:rsid w:val="00CF26EF"/>
    <w:rsid w:val="00CF2B9D"/>
    <w:rsid w:val="00CF3277"/>
    <w:rsid w:val="00CF4A20"/>
    <w:rsid w:val="00D006C4"/>
    <w:rsid w:val="00D01C46"/>
    <w:rsid w:val="00D058E6"/>
    <w:rsid w:val="00D058F4"/>
    <w:rsid w:val="00D0748D"/>
    <w:rsid w:val="00D10990"/>
    <w:rsid w:val="00D12357"/>
    <w:rsid w:val="00D12765"/>
    <w:rsid w:val="00D14DD5"/>
    <w:rsid w:val="00D14E43"/>
    <w:rsid w:val="00D164AA"/>
    <w:rsid w:val="00D16533"/>
    <w:rsid w:val="00D17188"/>
    <w:rsid w:val="00D2150F"/>
    <w:rsid w:val="00D25888"/>
    <w:rsid w:val="00D2596E"/>
    <w:rsid w:val="00D32A97"/>
    <w:rsid w:val="00D338D9"/>
    <w:rsid w:val="00D33972"/>
    <w:rsid w:val="00D34C95"/>
    <w:rsid w:val="00D34FF8"/>
    <w:rsid w:val="00D35AC7"/>
    <w:rsid w:val="00D368EF"/>
    <w:rsid w:val="00D36B3B"/>
    <w:rsid w:val="00D40742"/>
    <w:rsid w:val="00D4158D"/>
    <w:rsid w:val="00D430FA"/>
    <w:rsid w:val="00D43EEC"/>
    <w:rsid w:val="00D4586F"/>
    <w:rsid w:val="00D50BEA"/>
    <w:rsid w:val="00D51AE7"/>
    <w:rsid w:val="00D51B54"/>
    <w:rsid w:val="00D51DB0"/>
    <w:rsid w:val="00D51F15"/>
    <w:rsid w:val="00D52454"/>
    <w:rsid w:val="00D545D1"/>
    <w:rsid w:val="00D548AE"/>
    <w:rsid w:val="00D54DFE"/>
    <w:rsid w:val="00D552A0"/>
    <w:rsid w:val="00D562FA"/>
    <w:rsid w:val="00D604EF"/>
    <w:rsid w:val="00D61599"/>
    <w:rsid w:val="00D61B46"/>
    <w:rsid w:val="00D61CDC"/>
    <w:rsid w:val="00D622D6"/>
    <w:rsid w:val="00D62BE9"/>
    <w:rsid w:val="00D63354"/>
    <w:rsid w:val="00D63E31"/>
    <w:rsid w:val="00D6447F"/>
    <w:rsid w:val="00D64722"/>
    <w:rsid w:val="00D64DEA"/>
    <w:rsid w:val="00D65EB3"/>
    <w:rsid w:val="00D67A34"/>
    <w:rsid w:val="00D67E96"/>
    <w:rsid w:val="00D7363F"/>
    <w:rsid w:val="00D73D53"/>
    <w:rsid w:val="00D765C3"/>
    <w:rsid w:val="00D7676E"/>
    <w:rsid w:val="00D76AA1"/>
    <w:rsid w:val="00D8078D"/>
    <w:rsid w:val="00D8192F"/>
    <w:rsid w:val="00D81DC7"/>
    <w:rsid w:val="00D824B9"/>
    <w:rsid w:val="00D85761"/>
    <w:rsid w:val="00D90468"/>
    <w:rsid w:val="00D91598"/>
    <w:rsid w:val="00D9254D"/>
    <w:rsid w:val="00D92B76"/>
    <w:rsid w:val="00D93434"/>
    <w:rsid w:val="00D9384C"/>
    <w:rsid w:val="00D93B6B"/>
    <w:rsid w:val="00D95135"/>
    <w:rsid w:val="00D97FBA"/>
    <w:rsid w:val="00DA025B"/>
    <w:rsid w:val="00DA13AA"/>
    <w:rsid w:val="00DA4503"/>
    <w:rsid w:val="00DA47F0"/>
    <w:rsid w:val="00DA4AF2"/>
    <w:rsid w:val="00DA51E7"/>
    <w:rsid w:val="00DA69B9"/>
    <w:rsid w:val="00DA7A67"/>
    <w:rsid w:val="00DA7E4D"/>
    <w:rsid w:val="00DB223B"/>
    <w:rsid w:val="00DB4943"/>
    <w:rsid w:val="00DB658A"/>
    <w:rsid w:val="00DC0874"/>
    <w:rsid w:val="00DC16F4"/>
    <w:rsid w:val="00DC5571"/>
    <w:rsid w:val="00DC563A"/>
    <w:rsid w:val="00DC7729"/>
    <w:rsid w:val="00DD1682"/>
    <w:rsid w:val="00DD1C5C"/>
    <w:rsid w:val="00DD1EC2"/>
    <w:rsid w:val="00DD26B6"/>
    <w:rsid w:val="00DD26EB"/>
    <w:rsid w:val="00DD46A3"/>
    <w:rsid w:val="00DD6F4F"/>
    <w:rsid w:val="00DD7366"/>
    <w:rsid w:val="00DD7D7A"/>
    <w:rsid w:val="00DE2C7B"/>
    <w:rsid w:val="00DE2F68"/>
    <w:rsid w:val="00DE3AB4"/>
    <w:rsid w:val="00DE439D"/>
    <w:rsid w:val="00DE4DDA"/>
    <w:rsid w:val="00DE4EC9"/>
    <w:rsid w:val="00DE55E0"/>
    <w:rsid w:val="00DE7A50"/>
    <w:rsid w:val="00DE7DAF"/>
    <w:rsid w:val="00DF2916"/>
    <w:rsid w:val="00DF3AE9"/>
    <w:rsid w:val="00DF5F27"/>
    <w:rsid w:val="00DF6B04"/>
    <w:rsid w:val="00E02398"/>
    <w:rsid w:val="00E04F91"/>
    <w:rsid w:val="00E1052B"/>
    <w:rsid w:val="00E11448"/>
    <w:rsid w:val="00E121C6"/>
    <w:rsid w:val="00E14B29"/>
    <w:rsid w:val="00E17A62"/>
    <w:rsid w:val="00E17F05"/>
    <w:rsid w:val="00E20C2E"/>
    <w:rsid w:val="00E214C1"/>
    <w:rsid w:val="00E21C49"/>
    <w:rsid w:val="00E22948"/>
    <w:rsid w:val="00E25088"/>
    <w:rsid w:val="00E2522F"/>
    <w:rsid w:val="00E26639"/>
    <w:rsid w:val="00E2719D"/>
    <w:rsid w:val="00E3131A"/>
    <w:rsid w:val="00E3172A"/>
    <w:rsid w:val="00E32DF2"/>
    <w:rsid w:val="00E34A6D"/>
    <w:rsid w:val="00E36E6E"/>
    <w:rsid w:val="00E400A9"/>
    <w:rsid w:val="00E40C3F"/>
    <w:rsid w:val="00E42AF2"/>
    <w:rsid w:val="00E42B29"/>
    <w:rsid w:val="00E43E06"/>
    <w:rsid w:val="00E4514B"/>
    <w:rsid w:val="00E4691C"/>
    <w:rsid w:val="00E47CA2"/>
    <w:rsid w:val="00E5139F"/>
    <w:rsid w:val="00E51B0F"/>
    <w:rsid w:val="00E51CF7"/>
    <w:rsid w:val="00E52131"/>
    <w:rsid w:val="00E53009"/>
    <w:rsid w:val="00E532EC"/>
    <w:rsid w:val="00E53759"/>
    <w:rsid w:val="00E53FF3"/>
    <w:rsid w:val="00E54EAA"/>
    <w:rsid w:val="00E55885"/>
    <w:rsid w:val="00E55CE5"/>
    <w:rsid w:val="00E55E9B"/>
    <w:rsid w:val="00E56938"/>
    <w:rsid w:val="00E6206D"/>
    <w:rsid w:val="00E62571"/>
    <w:rsid w:val="00E66012"/>
    <w:rsid w:val="00E66D93"/>
    <w:rsid w:val="00E70280"/>
    <w:rsid w:val="00E7455B"/>
    <w:rsid w:val="00E76C22"/>
    <w:rsid w:val="00E77CF9"/>
    <w:rsid w:val="00E809FD"/>
    <w:rsid w:val="00E82C24"/>
    <w:rsid w:val="00E8376F"/>
    <w:rsid w:val="00E841E9"/>
    <w:rsid w:val="00E86692"/>
    <w:rsid w:val="00E86C89"/>
    <w:rsid w:val="00E90766"/>
    <w:rsid w:val="00E959EF"/>
    <w:rsid w:val="00E9780D"/>
    <w:rsid w:val="00EA1E5D"/>
    <w:rsid w:val="00EA1F81"/>
    <w:rsid w:val="00EA2FB7"/>
    <w:rsid w:val="00EA3E3D"/>
    <w:rsid w:val="00EA4FDF"/>
    <w:rsid w:val="00EA6ED4"/>
    <w:rsid w:val="00EA6EE3"/>
    <w:rsid w:val="00EA7D9B"/>
    <w:rsid w:val="00EB1525"/>
    <w:rsid w:val="00EB3CC4"/>
    <w:rsid w:val="00EB5474"/>
    <w:rsid w:val="00EB65B4"/>
    <w:rsid w:val="00EC029C"/>
    <w:rsid w:val="00EC170D"/>
    <w:rsid w:val="00EC186B"/>
    <w:rsid w:val="00EC37B2"/>
    <w:rsid w:val="00EC3C88"/>
    <w:rsid w:val="00EC7317"/>
    <w:rsid w:val="00EC7E5A"/>
    <w:rsid w:val="00ED2C47"/>
    <w:rsid w:val="00ED76A4"/>
    <w:rsid w:val="00EE068C"/>
    <w:rsid w:val="00EE07A8"/>
    <w:rsid w:val="00EE317D"/>
    <w:rsid w:val="00EE461F"/>
    <w:rsid w:val="00EE5ABD"/>
    <w:rsid w:val="00EE606C"/>
    <w:rsid w:val="00EE6310"/>
    <w:rsid w:val="00EE665A"/>
    <w:rsid w:val="00EE7438"/>
    <w:rsid w:val="00EF0504"/>
    <w:rsid w:val="00EF3724"/>
    <w:rsid w:val="00EF372D"/>
    <w:rsid w:val="00EF3BA3"/>
    <w:rsid w:val="00EF5FAB"/>
    <w:rsid w:val="00EF6B9E"/>
    <w:rsid w:val="00F006E0"/>
    <w:rsid w:val="00F007D7"/>
    <w:rsid w:val="00F01315"/>
    <w:rsid w:val="00F026EA"/>
    <w:rsid w:val="00F03627"/>
    <w:rsid w:val="00F06F8C"/>
    <w:rsid w:val="00F104BB"/>
    <w:rsid w:val="00F10982"/>
    <w:rsid w:val="00F11A37"/>
    <w:rsid w:val="00F125BD"/>
    <w:rsid w:val="00F13A84"/>
    <w:rsid w:val="00F13B6C"/>
    <w:rsid w:val="00F140CD"/>
    <w:rsid w:val="00F14D9D"/>
    <w:rsid w:val="00F15A48"/>
    <w:rsid w:val="00F15CA1"/>
    <w:rsid w:val="00F20883"/>
    <w:rsid w:val="00F20F84"/>
    <w:rsid w:val="00F22159"/>
    <w:rsid w:val="00F22429"/>
    <w:rsid w:val="00F26696"/>
    <w:rsid w:val="00F3008E"/>
    <w:rsid w:val="00F3099B"/>
    <w:rsid w:val="00F31238"/>
    <w:rsid w:val="00F427A9"/>
    <w:rsid w:val="00F433A9"/>
    <w:rsid w:val="00F435CB"/>
    <w:rsid w:val="00F453D1"/>
    <w:rsid w:val="00F4547A"/>
    <w:rsid w:val="00F47739"/>
    <w:rsid w:val="00F50536"/>
    <w:rsid w:val="00F507CA"/>
    <w:rsid w:val="00F514D5"/>
    <w:rsid w:val="00F516F1"/>
    <w:rsid w:val="00F5479A"/>
    <w:rsid w:val="00F55304"/>
    <w:rsid w:val="00F60A70"/>
    <w:rsid w:val="00F6453E"/>
    <w:rsid w:val="00F64F7E"/>
    <w:rsid w:val="00F65915"/>
    <w:rsid w:val="00F703F2"/>
    <w:rsid w:val="00F72197"/>
    <w:rsid w:val="00F73E0F"/>
    <w:rsid w:val="00F74E81"/>
    <w:rsid w:val="00F76670"/>
    <w:rsid w:val="00F76B23"/>
    <w:rsid w:val="00F77B7B"/>
    <w:rsid w:val="00F77FF0"/>
    <w:rsid w:val="00F8036F"/>
    <w:rsid w:val="00F82DED"/>
    <w:rsid w:val="00F83042"/>
    <w:rsid w:val="00F8330E"/>
    <w:rsid w:val="00F83984"/>
    <w:rsid w:val="00F83C47"/>
    <w:rsid w:val="00F873CC"/>
    <w:rsid w:val="00F90876"/>
    <w:rsid w:val="00F92116"/>
    <w:rsid w:val="00F92B8E"/>
    <w:rsid w:val="00F94E08"/>
    <w:rsid w:val="00F95509"/>
    <w:rsid w:val="00F964C2"/>
    <w:rsid w:val="00FA01A9"/>
    <w:rsid w:val="00FA0BB0"/>
    <w:rsid w:val="00FA192B"/>
    <w:rsid w:val="00FA3AAC"/>
    <w:rsid w:val="00FA491F"/>
    <w:rsid w:val="00FA5C88"/>
    <w:rsid w:val="00FA7239"/>
    <w:rsid w:val="00FA7396"/>
    <w:rsid w:val="00FA7F9E"/>
    <w:rsid w:val="00FB06B1"/>
    <w:rsid w:val="00FB40C6"/>
    <w:rsid w:val="00FB54B4"/>
    <w:rsid w:val="00FB5598"/>
    <w:rsid w:val="00FC0798"/>
    <w:rsid w:val="00FC131A"/>
    <w:rsid w:val="00FC2C36"/>
    <w:rsid w:val="00FC3B11"/>
    <w:rsid w:val="00FC3C13"/>
    <w:rsid w:val="00FD0559"/>
    <w:rsid w:val="00FD10B3"/>
    <w:rsid w:val="00FD18CA"/>
    <w:rsid w:val="00FD2A65"/>
    <w:rsid w:val="00FD2BA3"/>
    <w:rsid w:val="00FD2CCC"/>
    <w:rsid w:val="00FD52E1"/>
    <w:rsid w:val="00FD6E72"/>
    <w:rsid w:val="00FD6FD1"/>
    <w:rsid w:val="00FE0206"/>
    <w:rsid w:val="00FE1582"/>
    <w:rsid w:val="00FE27B0"/>
    <w:rsid w:val="00FE44F8"/>
    <w:rsid w:val="00FF2D00"/>
    <w:rsid w:val="00FF2E54"/>
    <w:rsid w:val="00FF3484"/>
    <w:rsid w:val="00FF359E"/>
    <w:rsid w:val="00FF4FE1"/>
    <w:rsid w:val="00FF65F4"/>
    <w:rsid w:val="00FF6E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E7C6F4"/>
  <w15:docId w15:val="{50E9C046-5175-48C8-A4E6-2EE4D2FB7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115E"/>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Buletai,Bullet EY,List Paragraph21,List Paragraph1,List Paragraph2,lp1,Bullet 1,Use Case List Paragraph,Numbering,ERP-List Paragraph,List Paragraph11,List Paragraph111,List not in Table"/>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semiHidden/>
    <w:unhideWhenUsed/>
    <w:rsid w:val="00F92B8E"/>
    <w:rPr>
      <w:sz w:val="20"/>
      <w:szCs w:val="20"/>
    </w:rPr>
  </w:style>
  <w:style w:type="character" w:customStyle="1" w:styleId="CommentTextChar">
    <w:name w:val="Comment Text Char"/>
    <w:basedOn w:val="DefaultParagraphFont"/>
    <w:link w:val="CommentText"/>
    <w:uiPriority w:val="99"/>
    <w:semiHidden/>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9"/>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9"/>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msdn.microsoft.com/subscriptions/support/" TargetMode="Externa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tyles" Target="styles.xml"/><Relationship Id="rId12" Type="http://schemas.openxmlformats.org/officeDocument/2006/relationships/hyperlink" Target="http://support.microsoft.com/?ln=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495698D4C9E34298E28EABCD8A52A0" ma:contentTypeVersion="7" ma:contentTypeDescription="Create a new document." ma:contentTypeScope="" ma:versionID="483890f3f0c91b39902ee158f6f6d8c4">
  <xsd:schema xmlns:xsd="http://www.w3.org/2001/XMLSchema" xmlns:xs="http://www.w3.org/2001/XMLSchema" xmlns:p="http://schemas.microsoft.com/office/2006/metadata/properties" xmlns:ns2="7d3ccfc8-0174-48be-b2c7-759d9617ea65" targetNamespace="http://schemas.microsoft.com/office/2006/metadata/properties" ma:root="true" ma:fieldsID="0fecdbd3089e72e109443656ae16ab26" ns2:_="">
    <xsd:import namespace="7d3ccfc8-0174-48be-b2c7-759d9617ea65"/>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3ccfc8-0174-48be-b2c7-759d9617ea6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7d3ccfc8-0174-48be-b2c7-759d9617ea65">4Z6MPDUXFVQC-547-187</_dlc_DocId>
    <_dlc_DocIdUrl xmlns="7d3ccfc8-0174-48be-b2c7-759d9617ea65">
      <Url>http://vac.corp.rst.lt/pirkimai/uzsakovai/TIC/_layouts/15/DocIdRedir.aspx?ID=4Z6MPDUXFVQC-547-187</Url>
      <Description>4Z6MPDUXFVQC-547-187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75BAA5-E394-4B22-85BC-3AAEAD819D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3ccfc8-0174-48be-b2c7-759d9617e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CDACA5-1FD1-4767-A0C8-4043E17F3900}">
  <ds:schemaRefs>
    <ds:schemaRef ds:uri="http://schemas.microsoft.com/sharepoint/v3/contenttype/forms"/>
  </ds:schemaRefs>
</ds:datastoreItem>
</file>

<file path=customXml/itemProps3.xml><?xml version="1.0" encoding="utf-8"?>
<ds:datastoreItem xmlns:ds="http://schemas.openxmlformats.org/officeDocument/2006/customXml" ds:itemID="{B7E38554-FBE9-42E7-9FB0-158F5E4F278C}">
  <ds:schemaRefs>
    <ds:schemaRef ds:uri="http://schemas.microsoft.com/sharepoint/events"/>
  </ds:schemaRefs>
</ds:datastoreItem>
</file>

<file path=customXml/itemProps4.xml><?xml version="1.0" encoding="utf-8"?>
<ds:datastoreItem xmlns:ds="http://schemas.openxmlformats.org/officeDocument/2006/customXml" ds:itemID="{BE92C7A2-D82C-4F4C-A714-CE941EDE065B}">
  <ds:schemaRefs>
    <ds:schemaRef ds:uri="http://schemas.microsoft.com/office/2006/metadata/properties"/>
    <ds:schemaRef ds:uri="http://schemas.microsoft.com/office/infopath/2007/PartnerControls"/>
    <ds:schemaRef ds:uri="7d3ccfc8-0174-48be-b2c7-759d9617ea65"/>
  </ds:schemaRefs>
</ds:datastoreItem>
</file>

<file path=customXml/itemProps5.xml><?xml version="1.0" encoding="utf-8"?>
<ds:datastoreItem xmlns:ds="http://schemas.openxmlformats.org/officeDocument/2006/customXml" ds:itemID="{506831FA-B34F-493C-9E96-9AD42824F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29305</Words>
  <Characters>16704</Characters>
  <Application>Microsoft Office Word</Application>
  <DocSecurity>0</DocSecurity>
  <Lines>139</Lines>
  <Paragraphs>91</Paragraphs>
  <ScaleCrop>false</ScaleCrop>
  <HeadingPairs>
    <vt:vector size="2" baseType="variant">
      <vt:variant>
        <vt:lpstr>Title</vt:lpstr>
      </vt:variant>
      <vt:variant>
        <vt:i4>1</vt:i4>
      </vt:variant>
    </vt:vector>
  </HeadingPairs>
  <TitlesOfParts>
    <vt:vector size="1" baseType="lpstr">
      <vt:lpstr/>
    </vt:vector>
  </TitlesOfParts>
  <Company>AB Lietuvos energija</Company>
  <LinksUpToDate>false</LinksUpToDate>
  <CharactersWithSpaces>45918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Janulevičiūtė</dc:creator>
  <cp:lastModifiedBy>Marija Grušienė</cp:lastModifiedBy>
  <cp:revision>7</cp:revision>
  <cp:lastPrinted>2016-09-14T13:56:00Z</cp:lastPrinted>
  <dcterms:created xsi:type="dcterms:W3CDTF">2016-11-20T20:06:00Z</dcterms:created>
  <dcterms:modified xsi:type="dcterms:W3CDTF">2017-01-30T12:13:00Z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0x01010088495698D4C9E34298E28EABCD8A52A0</vt:lpwstr>
  </property>
  <property fmtid="{D5CDD505-2E9C-101B-9397-08002B2CF9AE}" pid="3" name="_dlc_DocIdItemGuid">
    <vt:lpwstr>b1db6df6-4149-41ee-a1ff-35524169a2d3</vt:lpwstr>
  </property>
</Properties>
</file>