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E624C" w14:textId="4C7355FD" w:rsidR="007728B3" w:rsidRPr="005B115F" w:rsidRDefault="007728B3" w:rsidP="005113EC">
      <w:pPr>
        <w:ind w:right="-178"/>
        <w:rPr>
          <w:rFonts w:asciiTheme="minorHAnsi" w:hAnsiTheme="minorHAnsi" w:cstheme="minorHAnsi"/>
          <w:sz w:val="20"/>
          <w:szCs w:val="16"/>
        </w:rPr>
      </w:pPr>
    </w:p>
    <w:p w14:paraId="75CDF86A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  <w:bCs/>
        </w:rPr>
      </w:pPr>
    </w:p>
    <w:p w14:paraId="79BFEF9E" w14:textId="77777777" w:rsidR="007728B3" w:rsidRPr="005B115F" w:rsidRDefault="007728B3" w:rsidP="007728B3">
      <w:pPr>
        <w:jc w:val="both"/>
        <w:rPr>
          <w:rFonts w:asciiTheme="minorHAnsi" w:hAnsiTheme="minorHAnsi" w:cstheme="minorHAnsi"/>
          <w:szCs w:val="22"/>
        </w:rPr>
      </w:pPr>
      <w:r w:rsidRPr="005B115F">
        <w:rPr>
          <w:rFonts w:asciiTheme="minorHAnsi" w:hAnsiTheme="minorHAnsi" w:cstheme="minorHAnsi"/>
        </w:rPr>
        <w:t>AB „Lietuvos geležinkeliai“</w:t>
      </w:r>
    </w:p>
    <w:p w14:paraId="53587D01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</w:rPr>
      </w:pPr>
    </w:p>
    <w:p w14:paraId="04C06BE7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</w:rPr>
      </w:pPr>
      <w:r w:rsidRPr="005B115F">
        <w:rPr>
          <w:rFonts w:asciiTheme="minorHAnsi" w:hAnsiTheme="minorHAnsi" w:cstheme="minorHAnsi"/>
          <w:b/>
        </w:rPr>
        <w:t>PASIŪLYMAS</w:t>
      </w:r>
    </w:p>
    <w:p w14:paraId="64F83CE8" w14:textId="4156C02D" w:rsidR="007728B3" w:rsidRPr="00EE0F28" w:rsidRDefault="00D85D00" w:rsidP="007728B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</w:t>
      </w:r>
      <w:r w:rsidRPr="00D85D00">
        <w:rPr>
          <w:rFonts w:asciiTheme="minorHAnsi" w:hAnsiTheme="minorHAnsi" w:cstheme="minorHAnsi"/>
          <w:b/>
        </w:rPr>
        <w:t>OMPIUTERINĖS ĮRANGOS SU PRIEDAIS NUOMOS</w:t>
      </w:r>
      <w:r w:rsidR="00EE0F28" w:rsidRPr="00EE0F28">
        <w:rPr>
          <w:rFonts w:asciiTheme="minorHAnsi" w:hAnsiTheme="minorHAnsi" w:cstheme="minorHAnsi"/>
          <w:b/>
        </w:rPr>
        <w:t xml:space="preserve"> </w:t>
      </w:r>
    </w:p>
    <w:p w14:paraId="22456EC5" w14:textId="77777777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szCs w:val="22"/>
        </w:rPr>
      </w:pPr>
    </w:p>
    <w:p w14:paraId="5CB730EA" w14:textId="1B9D3D29" w:rsidR="007728B3" w:rsidRPr="005B115F" w:rsidRDefault="00CE432D" w:rsidP="007728B3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2020-03-19</w:t>
      </w:r>
      <w:r w:rsidR="007728B3" w:rsidRPr="005B115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7728B3" w:rsidRPr="005B115F">
        <w:rPr>
          <w:rFonts w:asciiTheme="minorHAnsi" w:hAnsiTheme="minorHAnsi" w:cstheme="minorHAnsi"/>
          <w:sz w:val="20"/>
          <w:szCs w:val="20"/>
        </w:rPr>
        <w:t>Nr.</w:t>
      </w:r>
      <w:r w:rsidR="00613929" w:rsidRPr="00613929">
        <w:t xml:space="preserve"> </w:t>
      </w:r>
      <w:r w:rsidR="00613929" w:rsidRPr="00613929">
        <w:rPr>
          <w:rFonts w:asciiTheme="minorHAnsi" w:hAnsiTheme="minorHAnsi" w:cstheme="minorHAnsi"/>
          <w:sz w:val="20"/>
          <w:szCs w:val="20"/>
        </w:rPr>
        <w:t>2020-00871</w:t>
      </w:r>
    </w:p>
    <w:p w14:paraId="7ADC676E" w14:textId="7E2B732B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478F2C6" w14:textId="63EE2617" w:rsidR="007728B3" w:rsidRPr="005B115F" w:rsidRDefault="00CE432D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Vilnius</w:t>
      </w:r>
    </w:p>
    <w:p w14:paraId="5F069408" w14:textId="423828BB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47630269" w14:textId="77777777" w:rsidR="000746D7" w:rsidRPr="005B115F" w:rsidRDefault="000746D7" w:rsidP="002450F2">
      <w:pPr>
        <w:pStyle w:val="Paantrat"/>
        <w:spacing w:before="60" w:after="60"/>
        <w:rPr>
          <w:rFonts w:asciiTheme="minorHAnsi" w:hAnsiTheme="minorHAnsi" w:cs="Arial"/>
          <w:bCs/>
          <w:color w:val="000000" w:themeColor="text1"/>
          <w:u w:val="none"/>
          <w:vertAlign w:val="superscript"/>
          <w:lang w:val="lt-LT"/>
        </w:rPr>
      </w:pPr>
    </w:p>
    <w:p w14:paraId="5A1145B1" w14:textId="510C29CD" w:rsidR="00DC0FC7" w:rsidRPr="005B115F" w:rsidRDefault="007077DC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0" w:name="_Toc329443224"/>
      <w:bookmarkStart w:id="1" w:name="_Toc147739116"/>
      <w:r w:rsidRPr="005B115F">
        <w:rPr>
          <w:rFonts w:asciiTheme="minorHAnsi" w:hAnsiTheme="minorHAnsi" w:cs="Arial"/>
          <w:b/>
          <w:bCs/>
        </w:rPr>
        <w:t>INFORMACIJA APIE TIEKĖJĄ</w:t>
      </w:r>
      <w:bookmarkEnd w:id="0"/>
    </w:p>
    <w:p w14:paraId="5AAC8CD1" w14:textId="77777777" w:rsidR="001A004B" w:rsidRPr="005B115F" w:rsidRDefault="001A004B" w:rsidP="001A004B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DE5FAA" w:rsidRPr="005B115F" w14:paraId="6B663F76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5B115F" w:rsidRDefault="00DE5FAA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</w:t>
            </w:r>
            <w:r w:rsidR="002450F2" w:rsidRPr="005B115F">
              <w:rPr>
                <w:rFonts w:asciiTheme="minorHAnsi" w:hAnsiTheme="minorHAnsi" w:cstheme="minorHAnsi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05C286D7" w:rsidR="00DE5FAA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Telia Lietuva, AB</w:t>
            </w:r>
          </w:p>
        </w:tc>
      </w:tr>
      <w:tr w:rsidR="002450F2" w:rsidRPr="005B115F" w14:paraId="1B0175F4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59030063" w:rsidR="002450F2" w:rsidRPr="005B115F" w:rsidRDefault="002450F2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166BE46D" w:rsidR="002450F2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121215434</w:t>
            </w:r>
          </w:p>
        </w:tc>
      </w:tr>
      <w:tr w:rsidR="002D7C08" w:rsidRPr="005B115F" w14:paraId="2B8E171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5B115F" w:rsidRDefault="002D7C08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36C95F5D" w:rsidR="002D7C08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LT212154314</w:t>
            </w:r>
          </w:p>
        </w:tc>
      </w:tr>
      <w:tr w:rsidR="002D6CE2" w:rsidRPr="005B115F" w14:paraId="21E1807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04396FD" w:rsidR="002D6CE2" w:rsidRPr="005B115F" w:rsidRDefault="002450F2" w:rsidP="00CD4CA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="002D6CE2"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pasiūlymą tei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kia t</w:t>
            </w:r>
            <w:r w:rsidR="002D6CE2"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665C34F2" w:rsidR="002D6CE2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2D7C08" w:rsidRPr="005B115F" w14:paraId="69BB9470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5B115F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508D59AB" w:rsidR="002D7C08" w:rsidRPr="002F1827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Saltoniškių g.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7A, Vilnius, tel. 1816,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el.p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hyperlink r:id="rId12" w:history="1">
              <w:r w:rsidRPr="00C34C7D">
                <w:rPr>
                  <w:rStyle w:val="Hipersaitas"/>
                  <w:rFonts w:asciiTheme="minorHAnsi" w:hAnsiTheme="minorHAnsi" w:cstheme="minorHAnsi"/>
                  <w:sz w:val="22"/>
                  <w:szCs w:val="22"/>
                  <w:lang w:val="en-US"/>
                </w:rPr>
                <w:t>verslas@telia.lt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2D7C08" w:rsidRPr="005B115F" w14:paraId="29600A6A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5B115F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4C616BD4" w:rsidR="002D7C08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432D">
              <w:rPr>
                <w:rFonts w:asciiTheme="minorHAnsi" w:hAnsiTheme="minorHAnsi" w:cstheme="minorHAnsi"/>
                <w:sz w:val="22"/>
                <w:szCs w:val="22"/>
              </w:rPr>
              <w:t>AB SEB bankas, kodas 70440, a/s LT 777044060000921667</w:t>
            </w:r>
          </w:p>
        </w:tc>
      </w:tr>
      <w:tr w:rsidR="00DE5FAA" w:rsidRPr="005B115F" w14:paraId="1C27FEFB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5B115F" w:rsidRDefault="002D7C08" w:rsidP="006C08D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23458B02" w:rsidR="00DE5FAA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432D">
              <w:rPr>
                <w:rFonts w:asciiTheme="minorHAnsi" w:hAnsiTheme="minorHAnsi" w:cstheme="minorHAnsi"/>
                <w:sz w:val="22"/>
                <w:szCs w:val="22"/>
              </w:rPr>
              <w:t xml:space="preserve">Viešojo sektoriaus padalinio vadovas Viktoras </w:t>
            </w:r>
            <w:proofErr w:type="spellStart"/>
            <w:r w:rsidRPr="00CE432D">
              <w:rPr>
                <w:rFonts w:asciiTheme="minorHAnsi" w:hAnsiTheme="minorHAnsi" w:cstheme="minorHAnsi"/>
                <w:sz w:val="22"/>
                <w:szCs w:val="22"/>
              </w:rPr>
              <w:t>Dzindzeleta</w:t>
            </w:r>
            <w:proofErr w:type="spellEnd"/>
          </w:p>
        </w:tc>
      </w:tr>
      <w:tr w:rsidR="00034352" w:rsidRPr="005B115F" w14:paraId="1AD750A7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B395" w14:textId="25C9CFD4" w:rsidR="00034352" w:rsidRPr="005B115F" w:rsidRDefault="00034352" w:rsidP="006C08D0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18A5" w14:textId="33E03499" w:rsidR="00034352" w:rsidRPr="005B115F" w:rsidRDefault="00CE432D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432D">
              <w:rPr>
                <w:rFonts w:asciiTheme="minorHAnsi" w:hAnsiTheme="minorHAnsi" w:cstheme="minorHAnsi"/>
                <w:sz w:val="22"/>
                <w:szCs w:val="22"/>
              </w:rPr>
              <w:t xml:space="preserve">Pardavimų vadovė </w:t>
            </w:r>
            <w:r w:rsidRPr="00CF4428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 xml:space="preserve">Rasa Kliukienė, tel. 8 685 17100, </w:t>
            </w:r>
            <w:proofErr w:type="spellStart"/>
            <w:r w:rsidRPr="00CF4428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>el.p</w:t>
            </w:r>
            <w:proofErr w:type="spellEnd"/>
            <w:r w:rsidRPr="00CF4428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>. rasa.kliukiene@telia.lt</w:t>
            </w:r>
          </w:p>
        </w:tc>
      </w:tr>
    </w:tbl>
    <w:p w14:paraId="63357327" w14:textId="586948B9" w:rsidR="002E7EC3" w:rsidRDefault="002E7EC3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67EC5C38" w14:textId="77777777" w:rsidR="006D0682" w:rsidRDefault="006D0682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5A17B354" w14:textId="4EE79453" w:rsidR="001C6036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25321569" w14:textId="309C4C88" w:rsidR="001C6036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13FED6CA" w14:textId="77777777" w:rsidR="006D0682" w:rsidRDefault="006D0682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3282D176" w14:textId="77777777" w:rsidR="006D0682" w:rsidRDefault="006D0682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5FAA59AE" w14:textId="77777777" w:rsidR="006D0682" w:rsidRDefault="006D0682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253F62CC" w14:textId="77777777" w:rsidR="006D0682" w:rsidRDefault="006D0682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7730D452" w14:textId="2E9A4FCB" w:rsidR="001C6036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70F3FCA1" w14:textId="3BC2A4DA" w:rsidR="001C6036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21522CD4" w14:textId="77777777" w:rsidR="001C6036" w:rsidRPr="005B115F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0F4D2C33" w14:textId="2CEA0173" w:rsidR="004F5639" w:rsidRDefault="004F5639" w:rsidP="001957EB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2" w:name="_Toc329443227"/>
      <w:r w:rsidRPr="005B115F">
        <w:rPr>
          <w:rFonts w:asciiTheme="minorHAnsi" w:hAnsiTheme="minorHAnsi" w:cs="Arial"/>
          <w:b/>
          <w:bCs/>
        </w:rPr>
        <w:lastRenderedPageBreak/>
        <w:t>INFORMACIJA APIE SUBTIEKĖJUS</w:t>
      </w:r>
      <w:bookmarkEnd w:id="2"/>
    </w:p>
    <w:p w14:paraId="284673D1" w14:textId="77777777" w:rsidR="001957EB" w:rsidRPr="001957EB" w:rsidRDefault="001957EB" w:rsidP="001957EB">
      <w:pPr>
        <w:rPr>
          <w:rFonts w:eastAsia="Calibri"/>
        </w:rPr>
      </w:pPr>
    </w:p>
    <w:p w14:paraId="6D01080B" w14:textId="2A849419" w:rsidR="004F5639" w:rsidRPr="005B115F" w:rsidRDefault="00531015" w:rsidP="003B125F">
      <w:pPr>
        <w:spacing w:before="60" w:after="6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5B115F">
        <w:rPr>
          <w:rFonts w:asciiTheme="minorHAnsi" w:hAnsiTheme="minorHAnsi"/>
          <w:sz w:val="22"/>
          <w:szCs w:val="22"/>
        </w:rPr>
        <w:t>Subtiekėjai ir jiems perduodama vykdyti pirkimo sutarties dalis</w:t>
      </w:r>
      <w:r w:rsidRPr="005B115F">
        <w:rPr>
          <w:rFonts w:asciiTheme="minorHAnsi" w:eastAsia="Calibri" w:hAnsiTheme="minorHAnsi"/>
          <w:color w:val="000000" w:themeColor="text1"/>
          <w:sz w:val="22"/>
          <w:szCs w:val="22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C30C30" w:rsidRPr="005B115F" w14:paraId="19B0312F" w14:textId="7001A7E1" w:rsidTr="00C30C30">
        <w:tc>
          <w:tcPr>
            <w:tcW w:w="656" w:type="dxa"/>
            <w:shd w:val="clear" w:color="auto" w:fill="DAEEF3" w:themeFill="accent5" w:themeFillTint="33"/>
          </w:tcPr>
          <w:p w14:paraId="27C4DB1C" w14:textId="77777777" w:rsidR="00C30C30" w:rsidRPr="005B115F" w:rsidRDefault="00C30C30" w:rsidP="00E8475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DAEEF3" w:themeFill="accent5" w:themeFillTint="33"/>
          </w:tcPr>
          <w:p w14:paraId="46167CE4" w14:textId="191F5078" w:rsidR="00C30C30" w:rsidRPr="005B115F" w:rsidRDefault="00C30C30" w:rsidP="003B125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Subtiekėjo pavadinimas</w:t>
            </w:r>
            <w:r w:rsidR="007728B3" w:rsidRPr="005B115F">
              <w:rPr>
                <w:rStyle w:val="Puslapioinaosnuoroda"/>
                <w:rFonts w:asciiTheme="minorHAnsi" w:hAnsiTheme="minorHAnsi" w:cs="Arial"/>
                <w:b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3424" w:type="dxa"/>
            <w:shd w:val="clear" w:color="auto" w:fill="DAEEF3" w:themeFill="accent5" w:themeFillTint="33"/>
          </w:tcPr>
          <w:p w14:paraId="67C207C0" w14:textId="0DA08D12" w:rsidR="00C30C30" w:rsidRPr="005B115F" w:rsidRDefault="00C30C30" w:rsidP="00A4426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DAEEF3" w:themeFill="accent5" w:themeFillTint="33"/>
          </w:tcPr>
          <w:p w14:paraId="0A9246FF" w14:textId="286F35CC" w:rsidR="00C30C30" w:rsidRPr="005B115F" w:rsidRDefault="00C30C30" w:rsidP="00A4426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C30C30" w:rsidRPr="005B115F" w14:paraId="07F3DD73" w14:textId="28BA599D" w:rsidTr="00C30C30">
        <w:tc>
          <w:tcPr>
            <w:tcW w:w="656" w:type="dxa"/>
          </w:tcPr>
          <w:p w14:paraId="175BA926" w14:textId="72F2498F" w:rsidR="00C30C30" w:rsidRPr="005B115F" w:rsidRDefault="00C30C30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3274DED0" w14:textId="3B4E94A5" w:rsidR="00C30C30" w:rsidRPr="005B115F" w:rsidRDefault="00CE432D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3424" w:type="dxa"/>
          </w:tcPr>
          <w:p w14:paraId="48949A65" w14:textId="50A94738" w:rsidR="00C30C30" w:rsidRPr="005B115F" w:rsidRDefault="00CE432D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909" w:type="dxa"/>
          </w:tcPr>
          <w:p w14:paraId="100C9FA0" w14:textId="091E21EA" w:rsidR="00C30C30" w:rsidRPr="005B115F" w:rsidRDefault="00CE432D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</w:tbl>
    <w:p w14:paraId="1436EE96" w14:textId="77777777" w:rsidR="00DB73D1" w:rsidRPr="005B115F" w:rsidRDefault="00DB73D1" w:rsidP="003B125F">
      <w:pPr>
        <w:spacing w:before="60" w:after="60"/>
        <w:jc w:val="both"/>
        <w:rPr>
          <w:rFonts w:asciiTheme="minorHAnsi" w:hAnsiTheme="minorHAnsi" w:cs="Arial"/>
        </w:rPr>
      </w:pPr>
    </w:p>
    <w:p w14:paraId="40B0B379" w14:textId="2060FF14" w:rsidR="00E51279" w:rsidRPr="005B115F" w:rsidRDefault="001D4986" w:rsidP="008F27CA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color w:val="000000" w:themeColor="text1"/>
        </w:rPr>
      </w:pPr>
      <w:bookmarkStart w:id="3" w:name="_Toc329443228"/>
      <w:r w:rsidRPr="005B115F">
        <w:rPr>
          <w:rFonts w:asciiTheme="minorHAnsi" w:hAnsiTheme="minorHAnsi" w:cs="Arial"/>
          <w:b/>
          <w:color w:val="000000" w:themeColor="text1"/>
        </w:rPr>
        <w:t>PASIŪLYMO KAIN</w:t>
      </w:r>
      <w:r w:rsidR="007A490C" w:rsidRPr="005B115F">
        <w:rPr>
          <w:rFonts w:asciiTheme="minorHAnsi" w:hAnsiTheme="minorHAnsi" w:cs="Arial"/>
          <w:b/>
          <w:color w:val="000000" w:themeColor="text1"/>
        </w:rPr>
        <w:t>A</w:t>
      </w:r>
      <w:bookmarkEnd w:id="3"/>
      <w:r w:rsidR="00E51279" w:rsidRPr="005B115F">
        <w:rPr>
          <w:rFonts w:asciiTheme="minorHAnsi" w:hAnsiTheme="minorHAnsi" w:cs="Arial"/>
          <w:b/>
          <w:color w:val="000000" w:themeColor="text1"/>
        </w:rPr>
        <w:t xml:space="preserve"> </w:t>
      </w:r>
    </w:p>
    <w:p w14:paraId="442667B9" w14:textId="77777777" w:rsidR="00894D1B" w:rsidRPr="005B115F" w:rsidRDefault="00894D1B" w:rsidP="00894D1B">
      <w:pPr>
        <w:rPr>
          <w:sz w:val="22"/>
          <w:szCs w:val="22"/>
        </w:rPr>
      </w:pPr>
    </w:p>
    <w:p w14:paraId="52A0B04F" w14:textId="52EC0809" w:rsidR="001D4986" w:rsidRDefault="001D4986" w:rsidP="001A004B">
      <w:pPr>
        <w:spacing w:before="60" w:after="60"/>
        <w:jc w:val="both"/>
        <w:rPr>
          <w:ins w:id="4" w:author="Rasa Kliukienė" w:date="2020-03-19T12:36:00Z"/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Pasiūlymo kaina nurod</w:t>
      </w:r>
      <w:r w:rsidR="006A7B3A" w:rsidRPr="005B115F">
        <w:rPr>
          <w:rFonts w:asciiTheme="minorHAnsi" w:hAnsiTheme="minorHAnsi" w:cs="Arial"/>
          <w:sz w:val="22"/>
          <w:szCs w:val="22"/>
        </w:rPr>
        <w:t>oma užpildant pateiktą lentelę: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992"/>
        <w:gridCol w:w="1134"/>
        <w:gridCol w:w="1134"/>
        <w:gridCol w:w="1134"/>
        <w:gridCol w:w="1134"/>
        <w:gridCol w:w="1128"/>
      </w:tblGrid>
      <w:tr w:rsidR="001D650E" w:rsidRPr="001D650E" w14:paraId="1F6311DA" w14:textId="77777777" w:rsidTr="00C8159D">
        <w:trPr>
          <w:trHeight w:val="3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582CA20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5912A74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Pirkimo objektas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D169583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14:paraId="36726F3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P</w:t>
            </w:r>
            <w:proofErr w:type="spellStart"/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rekių</w:t>
            </w:r>
            <w:proofErr w:type="spellEnd"/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 kiekis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5F22A79D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Vieno vieneto / kompl. vieno mėnesio nuomos įkainis EUR be PVM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4F85292C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Vieno vieneto 36 mėn. nuomos kaina EUR be PVM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42894F7B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Įrangos vieno vieneto likutinė vertė (ne didesnė nei 1 Eur), Eur be PVM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28BAFB00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Bendra nuomos kaina EUR be PVM (3x(5+6))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283BF642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Vieno vnt. kaina Eur be PVM (neįtraukiama į pasiūlymo vertinimą)</w:t>
            </w:r>
          </w:p>
        </w:tc>
      </w:tr>
      <w:tr w:rsidR="001D650E" w:rsidRPr="001D650E" w14:paraId="5D1BD8BE" w14:textId="77777777" w:rsidTr="00C8159D">
        <w:trPr>
          <w:trHeight w:val="2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0A3CD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8AD84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563B6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F3741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76EF1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7BB1D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21DC7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D37C2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>8</w:t>
            </w:r>
          </w:p>
          <w:p w14:paraId="5090C67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D650E" w:rsidRPr="001D650E" w14:paraId="69480859" w14:textId="77777777" w:rsidTr="00C8159D">
        <w:trPr>
          <w:trHeight w:val="16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6CC5D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ACF5E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Nešiojamųjų kompiuterių, nurodytų Techninės specifikacijos 1 lentelėje, su priedais nuoma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24336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14 kompl.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1E0C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29.92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8B5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1077.12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B39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  <w:lang w:val="en-US"/>
              </w:rPr>
              <w:t>0.90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BB1E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15092.28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5E5E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1300.00</w:t>
            </w:r>
          </w:p>
        </w:tc>
      </w:tr>
      <w:tr w:rsidR="001D650E" w:rsidRPr="001D650E" w14:paraId="06167FC5" w14:textId="77777777" w:rsidTr="00C8159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341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516B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Nešiojamųjų kompiuterių,  nurodytų Techninės specifikacijos 2 lentelėje, nuoma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4CA3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60</w:t>
            </w:r>
          </w:p>
          <w:p w14:paraId="54CDF017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Cs/>
                <w:sz w:val="22"/>
                <w:szCs w:val="22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8B40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  <w:lang w:val="en-US"/>
              </w:rPr>
              <w:t>25.60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21D8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  <w:lang w:val="en-US"/>
              </w:rPr>
              <w:t>921.60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FE1E3A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0.90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DA9133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55350.00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15494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1000.00</w:t>
            </w:r>
          </w:p>
        </w:tc>
      </w:tr>
      <w:tr w:rsidR="001D650E" w:rsidRPr="001D650E" w14:paraId="1DFDBC49" w14:textId="77777777" w:rsidTr="00C8159D">
        <w:tc>
          <w:tcPr>
            <w:tcW w:w="704" w:type="dxa"/>
          </w:tcPr>
          <w:p w14:paraId="28305F6A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right w:val="single" w:sz="4" w:space="0" w:color="auto"/>
            </w:tcBorders>
          </w:tcPr>
          <w:p w14:paraId="62C93DD9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Pasiūlymo kaina </w:t>
            </w:r>
            <w:r w:rsidRPr="001D650E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D568D97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70442.28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5C82B8F0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1D650E" w:rsidRPr="001D650E" w14:paraId="41BDBF71" w14:textId="77777777" w:rsidTr="00C8159D">
        <w:tc>
          <w:tcPr>
            <w:tcW w:w="704" w:type="dxa"/>
          </w:tcPr>
          <w:p w14:paraId="2A2D01FB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right w:val="single" w:sz="4" w:space="0" w:color="auto"/>
            </w:tcBorders>
          </w:tcPr>
          <w:p w14:paraId="1BB1BC46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PVM </w:t>
            </w:r>
            <w:r w:rsidRPr="001D650E">
              <w:rPr>
                <w:rFonts w:asciiTheme="minorHAnsi" w:hAnsiTheme="minorHAnsi" w:cs="Arial"/>
                <w:i/>
                <w:sz w:val="22"/>
                <w:szCs w:val="22"/>
              </w:rPr>
              <w:t xml:space="preserve">(pildoma, jei taikoma)*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C9084DA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14792.88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F45543F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1D650E" w:rsidRPr="001D650E" w14:paraId="28D39E4A" w14:textId="77777777" w:rsidTr="00C8159D">
        <w:tc>
          <w:tcPr>
            <w:tcW w:w="704" w:type="dxa"/>
          </w:tcPr>
          <w:p w14:paraId="276621A0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right w:val="single" w:sz="4" w:space="0" w:color="auto"/>
            </w:tcBorders>
          </w:tcPr>
          <w:p w14:paraId="1424CD38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Pasiūlymo kaina </w:t>
            </w:r>
            <w:r w:rsidRPr="001D650E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 su PVM</w:t>
            </w:r>
            <w:r w:rsidRPr="001D650E">
              <w:rPr>
                <w:rFonts w:asciiTheme="minorHAnsi" w:hAnsiTheme="minorHAnsi" w:cs="Arial"/>
                <w:b/>
                <w:sz w:val="22"/>
                <w:szCs w:val="22"/>
                <w:vertAlign w:val="superscript"/>
              </w:rPr>
              <w:footnoteReference w:id="3"/>
            </w: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2E1ABDE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b/>
                <w:sz w:val="22"/>
                <w:szCs w:val="22"/>
              </w:rPr>
              <w:t>85235.16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068B4B47" w14:textId="77777777" w:rsidR="001D650E" w:rsidRPr="001D650E" w:rsidRDefault="001D650E" w:rsidP="001D650E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D650E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</w:tbl>
    <w:p w14:paraId="5CCEBA0D" w14:textId="77777777" w:rsidR="00003BD8" w:rsidRDefault="00003BD8" w:rsidP="00894D1B">
      <w:pPr>
        <w:widowControl w:val="0"/>
        <w:jc w:val="both"/>
        <w:rPr>
          <w:rFonts w:asciiTheme="minorHAnsi" w:hAnsiTheme="minorHAnsi" w:cs="Arial"/>
          <w:sz w:val="22"/>
          <w:szCs w:val="22"/>
        </w:rPr>
      </w:pPr>
    </w:p>
    <w:p w14:paraId="5B289EFB" w14:textId="1DCA8319" w:rsidR="00DE5FAA" w:rsidRPr="005B115F" w:rsidRDefault="00BE3F2F" w:rsidP="00894D1B">
      <w:pPr>
        <w:widowControl w:val="0"/>
        <w:jc w:val="both"/>
        <w:rPr>
          <w:rFonts w:asciiTheme="minorHAnsi" w:eastAsia="Calibri" w:hAnsiTheme="minorHAnsi"/>
          <w:sz w:val="20"/>
          <w:szCs w:val="20"/>
        </w:rPr>
      </w:pPr>
      <w:r w:rsidRPr="005B115F">
        <w:rPr>
          <w:rFonts w:asciiTheme="minorHAnsi" w:hAnsiTheme="minorHAnsi" w:cs="Arial"/>
          <w:sz w:val="22"/>
          <w:szCs w:val="22"/>
        </w:rPr>
        <w:t>*</w:t>
      </w:r>
      <w:r w:rsidRPr="005B115F">
        <w:rPr>
          <w:rFonts w:eastAsia="Calibri"/>
          <w:sz w:val="22"/>
          <w:szCs w:val="22"/>
        </w:rPr>
        <w:t xml:space="preserve"> </w:t>
      </w:r>
      <w:r w:rsidRPr="005B115F">
        <w:rPr>
          <w:rFonts w:asciiTheme="minorHAnsi" w:eastAsia="Calibri" w:hAnsiTheme="minorHAnsi"/>
          <w:sz w:val="22"/>
          <w:szCs w:val="22"/>
        </w:rPr>
        <w:t>Jei „PVM“ laukas nepildomas, nurodykite priežastis, dėl kurių PVM nemokamas: ________________________________________________</w:t>
      </w:r>
      <w:r w:rsidR="00894D1B" w:rsidRPr="005B115F">
        <w:rPr>
          <w:rFonts w:asciiTheme="minorHAnsi" w:eastAsia="Calibri" w:hAnsiTheme="minorHAnsi"/>
          <w:sz w:val="22"/>
          <w:szCs w:val="22"/>
        </w:rPr>
        <w:t>________________________________</w:t>
      </w:r>
    </w:p>
    <w:p w14:paraId="423C92E6" w14:textId="630CB398" w:rsidR="000B4210" w:rsidRPr="005B115F" w:rsidRDefault="000B4210" w:rsidP="00894D1B">
      <w:pPr>
        <w:widowControl w:val="0"/>
        <w:jc w:val="both"/>
        <w:rPr>
          <w:rFonts w:asciiTheme="minorHAnsi" w:eastAsia="Calibri" w:hAnsiTheme="minorHAnsi"/>
        </w:rPr>
      </w:pPr>
    </w:p>
    <w:p w14:paraId="0175A8FD" w14:textId="46E1D5B4" w:rsidR="006B04D9" w:rsidRPr="005B115F" w:rsidRDefault="007728B3" w:rsidP="00413C7C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="Arial"/>
          <w:b/>
          <w:bCs/>
        </w:rPr>
      </w:pPr>
      <w:r w:rsidRPr="005B115F">
        <w:rPr>
          <w:rFonts w:asciiTheme="minorHAnsi" w:hAnsiTheme="minorHAnsi" w:cs="Arial"/>
          <w:b/>
          <w:bCs/>
        </w:rPr>
        <w:t>KITA INFORMACIJA</w:t>
      </w:r>
    </w:p>
    <w:p w14:paraId="39C6515D" w14:textId="77777777" w:rsidR="007728B3" w:rsidRPr="005B115F" w:rsidRDefault="007728B3" w:rsidP="007728B3">
      <w:pPr>
        <w:jc w:val="both"/>
        <w:rPr>
          <w:sz w:val="22"/>
          <w:szCs w:val="22"/>
        </w:rPr>
      </w:pPr>
    </w:p>
    <w:p w14:paraId="706A7E88" w14:textId="70604F12" w:rsidR="001738B1" w:rsidRPr="005B115F" w:rsidRDefault="007728B3" w:rsidP="007728B3">
      <w:pPr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8"/>
        <w:gridCol w:w="2226"/>
        <w:gridCol w:w="2804"/>
        <w:gridCol w:w="1645"/>
        <w:gridCol w:w="2395"/>
      </w:tblGrid>
      <w:tr w:rsidR="00E029B0" w:rsidRPr="005B115F" w14:paraId="0879FCA4" w14:textId="77777777" w:rsidTr="00E029B0">
        <w:tc>
          <w:tcPr>
            <w:tcW w:w="0" w:type="auto"/>
            <w:shd w:val="clear" w:color="auto" w:fill="DAEEF3" w:themeFill="accent5" w:themeFillTint="33"/>
            <w:vAlign w:val="center"/>
          </w:tcPr>
          <w:p w14:paraId="40851A1F" w14:textId="30C670AC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</w:t>
            </w:r>
            <w:r w:rsidR="001A35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4D47F4B2" w14:textId="15EFB90D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DAEEF3" w:themeFill="accent5" w:themeFillTint="33"/>
          </w:tcPr>
          <w:p w14:paraId="08BBDBF1" w14:textId="3E3708E4" w:rsidR="00D623F7" w:rsidRPr="005B115F" w:rsidRDefault="007728B3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645" w:type="dxa"/>
            <w:shd w:val="clear" w:color="auto" w:fill="DAEEF3" w:themeFill="accent5" w:themeFillTint="33"/>
            <w:vAlign w:val="center"/>
          </w:tcPr>
          <w:p w14:paraId="5C833DE8" w14:textId="3B35599E" w:rsidR="00D623F7" w:rsidRPr="005B115F" w:rsidRDefault="00D623F7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1BAE4AD8" w14:textId="12B099B1" w:rsidR="00D623F7" w:rsidRPr="005B115F" w:rsidRDefault="00D623F7" w:rsidP="008C2EB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E029B0" w:rsidRPr="005B115F" w14:paraId="373781BC" w14:textId="77777777" w:rsidTr="00E029B0">
        <w:tc>
          <w:tcPr>
            <w:tcW w:w="0" w:type="auto"/>
            <w:shd w:val="clear" w:color="auto" w:fill="auto"/>
            <w:vAlign w:val="center"/>
          </w:tcPr>
          <w:p w14:paraId="3FF22698" w14:textId="61EC2D25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F701B" w14:textId="3C8CD057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C56DA35" w14:textId="264C3D80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163CA250" w14:textId="0F9EC429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B9D1F" w14:textId="68548990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5</w:t>
            </w:r>
          </w:p>
        </w:tc>
      </w:tr>
      <w:tr w:rsidR="00E029B0" w:rsidRPr="005B115F" w14:paraId="543AD531" w14:textId="77777777" w:rsidTr="00E029B0">
        <w:tc>
          <w:tcPr>
            <w:tcW w:w="0" w:type="auto"/>
            <w:vAlign w:val="center"/>
          </w:tcPr>
          <w:p w14:paraId="4ADDCD95" w14:textId="77777777" w:rsidR="00D623F7" w:rsidRPr="005B115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A24BB33" w14:textId="16D00FC2" w:rsidR="00D623F7" w:rsidRPr="005B115F" w:rsidRDefault="00CE432D" w:rsidP="00C84B0A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/>
                <w:sz w:val="22"/>
                <w:szCs w:val="22"/>
                <w:lang w:val="lt-LT"/>
              </w:rPr>
              <w:t>Įgaliojimas (konfidencialu)</w:t>
            </w:r>
          </w:p>
        </w:tc>
        <w:tc>
          <w:tcPr>
            <w:tcW w:w="2804" w:type="dxa"/>
          </w:tcPr>
          <w:p w14:paraId="1AEC4A06" w14:textId="3E1B0F1F" w:rsidR="00D623F7" w:rsidRPr="005B115F" w:rsidRDefault="00CE432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432D">
              <w:rPr>
                <w:rFonts w:asciiTheme="minorHAnsi" w:hAnsiTheme="minorHAnsi"/>
                <w:sz w:val="22"/>
                <w:szCs w:val="22"/>
              </w:rPr>
              <w:t>Įgaliojimas (konfidencialu)</w:t>
            </w:r>
          </w:p>
        </w:tc>
        <w:tc>
          <w:tcPr>
            <w:tcW w:w="1645" w:type="dxa"/>
            <w:vAlign w:val="center"/>
          </w:tcPr>
          <w:p w14:paraId="2E2E66D9" w14:textId="6A81ED13" w:rsidR="00D623F7" w:rsidRPr="005B115F" w:rsidRDefault="00CE432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Taip</w:t>
            </w:r>
          </w:p>
        </w:tc>
        <w:tc>
          <w:tcPr>
            <w:tcW w:w="0" w:type="auto"/>
            <w:vAlign w:val="center"/>
          </w:tcPr>
          <w:p w14:paraId="452C6C12" w14:textId="091D36E4" w:rsidR="00D623F7" w:rsidRPr="005B115F" w:rsidRDefault="00CE432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Asmens duomenys pagal asmens duomenų teisinės apsaugos įstatymą</w:t>
            </w:r>
          </w:p>
        </w:tc>
      </w:tr>
      <w:tr w:rsidR="00E029B0" w:rsidRPr="005B115F" w14:paraId="322E43AE" w14:textId="77777777" w:rsidTr="00E029B0">
        <w:tc>
          <w:tcPr>
            <w:tcW w:w="0" w:type="auto"/>
            <w:vAlign w:val="center"/>
          </w:tcPr>
          <w:p w14:paraId="70118CCB" w14:textId="77777777" w:rsidR="00D623F7" w:rsidRPr="005B115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C533956" w14:textId="0E606EB1" w:rsidR="00D623F7" w:rsidRPr="005B115F" w:rsidRDefault="00E029B0" w:rsidP="005C5563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/>
              </w:rPr>
              <w:t>Techninės specifikacijos reikalavimų palyginamoji lentelė</w:t>
            </w:r>
          </w:p>
        </w:tc>
        <w:tc>
          <w:tcPr>
            <w:tcW w:w="2804" w:type="dxa"/>
          </w:tcPr>
          <w:p w14:paraId="447B1996" w14:textId="099A9607" w:rsidR="00D623F7" w:rsidRPr="005B115F" w:rsidRDefault="00E029B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029B0">
              <w:rPr>
                <w:rFonts w:asciiTheme="minorHAnsi" w:hAnsiTheme="minorHAnsi"/>
                <w:sz w:val="22"/>
                <w:szCs w:val="22"/>
              </w:rPr>
              <w:t>Techninės specifikacijos reikalavimų palyginamoji lentelė</w:t>
            </w:r>
          </w:p>
        </w:tc>
        <w:tc>
          <w:tcPr>
            <w:tcW w:w="1645" w:type="dxa"/>
            <w:vAlign w:val="center"/>
          </w:tcPr>
          <w:p w14:paraId="4FCB802B" w14:textId="0E67FA77" w:rsidR="00D623F7" w:rsidRPr="005B115F" w:rsidRDefault="00E029B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D00C910" w14:textId="46006C50" w:rsidR="00D623F7" w:rsidRPr="005B115F" w:rsidRDefault="00E029B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</w:tbl>
    <w:p w14:paraId="3163018C" w14:textId="77777777" w:rsidR="001957EB" w:rsidRPr="005B115F" w:rsidRDefault="001957EB" w:rsidP="007728B3">
      <w:pPr>
        <w:spacing w:before="60" w:after="60"/>
        <w:jc w:val="both"/>
        <w:rPr>
          <w:rFonts w:asciiTheme="minorHAnsi" w:hAnsiTheme="minorHAnsi" w:cs="Arial"/>
        </w:rPr>
      </w:pPr>
    </w:p>
    <w:p w14:paraId="1CF717D3" w14:textId="77777777" w:rsidR="00AA5E08" w:rsidRPr="005B115F" w:rsidRDefault="00882C59" w:rsidP="001A004B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Pasirašydamas šį pasiūlymą, tvirtintu</w:t>
      </w:r>
      <w:r w:rsidR="00AA5E08" w:rsidRPr="005B115F">
        <w:rPr>
          <w:rFonts w:asciiTheme="minorHAnsi" w:hAnsiTheme="minorHAnsi" w:cs="Arial"/>
          <w:sz w:val="22"/>
          <w:szCs w:val="22"/>
        </w:rPr>
        <w:t>, kad:</w:t>
      </w:r>
    </w:p>
    <w:p w14:paraId="61579A4C" w14:textId="0CF48AE6" w:rsidR="00AA5E08" w:rsidRPr="005B115F" w:rsidRDefault="00FA6573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eastAsia="Calibri" w:hAnsiTheme="minorHAnsi"/>
          <w:sz w:val="22"/>
          <w:szCs w:val="22"/>
        </w:rPr>
        <w:t>pasiūlymo dokumentuose pateikti duomenys yra tikri;</w:t>
      </w:r>
    </w:p>
    <w:p w14:paraId="1C814C49" w14:textId="46A0DB1E" w:rsidR="00894D1B" w:rsidRPr="005B115F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siūlomas pirkimo objektas visiškai atitinka pirkimo dokumentuose nustatytus reikalavimus;</w:t>
      </w:r>
    </w:p>
    <w:p w14:paraId="491DEF1D" w14:textId="440DD2AA" w:rsidR="00DE5FAA" w:rsidRPr="005B115F" w:rsidRDefault="00F333DA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sutinku su visomis pirkimo dokumentuose nustatytomis sąlygomis</w:t>
      </w:r>
      <w:r w:rsidR="00AA5E08" w:rsidRPr="005B115F">
        <w:rPr>
          <w:rFonts w:asciiTheme="minorHAnsi" w:hAnsiTheme="minorHAnsi" w:cs="Arial"/>
          <w:sz w:val="22"/>
          <w:szCs w:val="22"/>
        </w:rPr>
        <w:t>;</w:t>
      </w:r>
    </w:p>
    <w:p w14:paraId="348B378F" w14:textId="65136D85" w:rsidR="00AA5E08" w:rsidRPr="005B115F" w:rsidRDefault="00AA5E08" w:rsidP="001A004B">
      <w:pPr>
        <w:pStyle w:val="Sraopastraipa"/>
        <w:numPr>
          <w:ilvl w:val="0"/>
          <w:numId w:val="17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pasiūlymas galioja </w:t>
      </w:r>
      <w:r w:rsidR="00415798" w:rsidRPr="005B115F">
        <w:rPr>
          <w:rFonts w:asciiTheme="minorHAnsi" w:hAnsiTheme="minorHAnsi" w:cstheme="minorHAnsi"/>
          <w:sz w:val="22"/>
          <w:szCs w:val="22"/>
        </w:rPr>
        <w:t xml:space="preserve">iki termino, nustatyto pirkimo dokumentuose; </w:t>
      </w:r>
    </w:p>
    <w:p w14:paraId="611B40FA" w14:textId="6732F0EC" w:rsidR="00894D1B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mes </w:t>
      </w:r>
      <w:r w:rsidRPr="00E029B0">
        <w:rPr>
          <w:rFonts w:asciiTheme="minorHAnsi" w:hAnsiTheme="minorHAnsi" w:cstheme="minorHAnsi"/>
          <w:sz w:val="22"/>
          <w:szCs w:val="22"/>
          <w:u w:val="single"/>
        </w:rPr>
        <w:t>nesame</w:t>
      </w:r>
      <w:r w:rsidRPr="00680B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B115F">
        <w:rPr>
          <w:rFonts w:asciiTheme="minorHAnsi" w:hAnsiTheme="minorHAnsi" w:cstheme="minorHAnsi"/>
          <w:sz w:val="22"/>
          <w:szCs w:val="22"/>
        </w:rPr>
        <w:t xml:space="preserve">laikomi asocijuotais (susijusiais) su </w:t>
      </w:r>
      <w:r w:rsidR="00F83430">
        <w:rPr>
          <w:rFonts w:asciiTheme="minorHAnsi" w:hAnsiTheme="minorHAnsi" w:cstheme="minorHAnsi"/>
          <w:sz w:val="22"/>
          <w:szCs w:val="22"/>
        </w:rPr>
        <w:t>LG ir/arba Įgaliotoju</w:t>
      </w:r>
      <w:r w:rsidRPr="005B115F">
        <w:rPr>
          <w:rFonts w:asciiTheme="minorHAnsi" w:hAnsiTheme="minorHAnsi" w:cstheme="minorHAnsi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</w:t>
      </w:r>
      <w:r w:rsidR="001957EB">
        <w:rPr>
          <w:rFonts w:asciiTheme="minorHAnsi" w:hAnsiTheme="minorHAnsi" w:cstheme="minorHAnsi"/>
          <w:sz w:val="22"/>
          <w:szCs w:val="22"/>
        </w:rPr>
        <w:t>;</w:t>
      </w:r>
    </w:p>
    <w:p w14:paraId="1F0799EC" w14:textId="0D8A6D44" w:rsidR="001957EB" w:rsidRPr="005B115F" w:rsidRDefault="001957E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505539348"/>
      <w:r w:rsidRPr="001957EB">
        <w:rPr>
          <w:rFonts w:asciiTheme="minorHAnsi" w:hAnsiTheme="minorHAnsi" w:cstheme="minorHAnsi"/>
          <w:sz w:val="22"/>
          <w:szCs w:val="22"/>
        </w:rPr>
        <w:t>mano (ir kitų tiekėjų grupės narių (jei pasiūlymą teikia tiekėjų grupė) bei ūkio subjektų, kurių pajėgumais r</w:t>
      </w:r>
      <w:r w:rsidR="00CA01BB">
        <w:rPr>
          <w:rFonts w:asciiTheme="minorHAnsi" w:hAnsiTheme="minorHAnsi" w:cstheme="minorHAnsi"/>
          <w:sz w:val="22"/>
          <w:szCs w:val="22"/>
        </w:rPr>
        <w:t>e</w:t>
      </w:r>
      <w:r w:rsidRPr="001957EB">
        <w:rPr>
          <w:rFonts w:asciiTheme="minorHAnsi" w:hAnsiTheme="minorHAnsi" w:cstheme="minorHAnsi"/>
          <w:sz w:val="22"/>
          <w:szCs w:val="22"/>
        </w:rPr>
        <w:t>miuosi</w:t>
      </w:r>
      <w:r>
        <w:rPr>
          <w:rFonts w:asciiTheme="minorHAnsi" w:hAnsiTheme="minorHAnsi" w:cstheme="minorHAnsi"/>
          <w:sz w:val="22"/>
          <w:szCs w:val="22"/>
        </w:rPr>
        <w:t xml:space="preserve"> (jei remiamasi ūkio subjektų pajėgumais))</w:t>
      </w:r>
      <w:r w:rsidRPr="001957EB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57EB">
        <w:rPr>
          <w:rFonts w:asciiTheme="minorHAnsi" w:hAnsiTheme="minorHAnsi" w:cstheme="minorHAnsi"/>
          <w:sz w:val="22"/>
          <w:szCs w:val="22"/>
        </w:rPr>
        <w:t>atitiktis reikalavimams tiekėjų kvalifikacijai nėra pasikeitusi</w:t>
      </w:r>
      <w:r w:rsidRPr="00E029B0">
        <w:rPr>
          <w:rFonts w:asciiTheme="minorHAnsi" w:hAnsiTheme="minorHAnsi" w:cstheme="minorHAnsi"/>
          <w:sz w:val="22"/>
          <w:szCs w:val="22"/>
        </w:rPr>
        <w:t xml:space="preserve">: </w:t>
      </w:r>
      <w:r w:rsidRPr="00E029B0">
        <w:rPr>
          <w:rFonts w:asciiTheme="minorHAnsi" w:hAnsiTheme="minorHAnsi" w:cstheme="minorHAnsi"/>
          <w:sz w:val="22"/>
          <w:szCs w:val="22"/>
          <w:u w:val="single"/>
        </w:rPr>
        <w:t xml:space="preserve">taip 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14:paraId="4D724A83" w14:textId="101A18EA" w:rsidR="00F333DA" w:rsidRPr="005B115F" w:rsidRDefault="00F333DA" w:rsidP="00554C70">
      <w:pPr>
        <w:spacing w:before="60" w:after="60"/>
        <w:rPr>
          <w:rFonts w:asciiTheme="minorHAnsi" w:hAnsiTheme="minorHAnsi" w:cstheme="minorHAnsi"/>
        </w:rPr>
      </w:pPr>
      <w:bookmarkStart w:id="6" w:name="_Hlk505539892"/>
      <w:bookmarkEnd w:id="5"/>
    </w:p>
    <w:tbl>
      <w:tblPr>
        <w:tblW w:w="9780" w:type="dxa"/>
        <w:tblLayout w:type="fixed"/>
        <w:tblLook w:val="01E0" w:firstRow="1" w:lastRow="1" w:firstColumn="1" w:lastColumn="1" w:noHBand="0" w:noVBand="0"/>
      </w:tblPr>
      <w:tblGrid>
        <w:gridCol w:w="5387"/>
        <w:gridCol w:w="4393"/>
      </w:tblGrid>
      <w:tr w:rsidR="00894D1B" w:rsidRPr="005B115F" w14:paraId="08328CB4" w14:textId="77777777" w:rsidTr="00894D1B">
        <w:tc>
          <w:tcPr>
            <w:tcW w:w="5388" w:type="dxa"/>
            <w:hideMark/>
          </w:tcPr>
          <w:bookmarkEnd w:id="6"/>
          <w:p w14:paraId="6407E88F" w14:textId="00352576" w:rsidR="00894D1B" w:rsidRPr="005B115F" w:rsidRDefault="00894D1B">
            <w:pPr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Pasiūlymo galiojimo užtikrinimui pateikiame</w:t>
            </w:r>
            <w:r w:rsidR="00E029B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393" w:type="dxa"/>
            <w:hideMark/>
          </w:tcPr>
          <w:p w14:paraId="1E71A0CD" w14:textId="01FF3CE8" w:rsidR="00894D1B" w:rsidRPr="005B115F" w:rsidRDefault="00FB48A5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neteikiama</w:t>
            </w:r>
            <w:r w:rsidR="00894D1B" w:rsidRPr="005B115F">
              <w:rPr>
                <w:rFonts w:asciiTheme="minorHAnsi" w:hAnsiTheme="minorHAnsi" w:cstheme="minorHAnsi"/>
                <w:sz w:val="22"/>
                <w:szCs w:val="22"/>
              </w:rPr>
              <w:t>___________________________</w:t>
            </w:r>
          </w:p>
        </w:tc>
      </w:tr>
      <w:tr w:rsidR="00894D1B" w:rsidRPr="005B115F" w14:paraId="0EE3F894" w14:textId="77777777" w:rsidTr="00894D1B">
        <w:tc>
          <w:tcPr>
            <w:tcW w:w="9781" w:type="dxa"/>
            <w:gridSpan w:val="2"/>
            <w:hideMark/>
          </w:tcPr>
          <w:p w14:paraId="164C79A9" w14:textId="3412D1CB" w:rsidR="00894D1B" w:rsidRPr="005B115F" w:rsidRDefault="00894D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4D1B" w:rsidRPr="005B115F" w14:paraId="2A0FBEC7" w14:textId="77777777" w:rsidTr="00894D1B">
        <w:tc>
          <w:tcPr>
            <w:tcW w:w="9781" w:type="dxa"/>
            <w:gridSpan w:val="2"/>
            <w:hideMark/>
          </w:tcPr>
          <w:p w14:paraId="5AC3F15F" w14:textId="77777777" w:rsidR="00894D1B" w:rsidRPr="005B115F" w:rsidRDefault="00894D1B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B115F">
              <w:rPr>
                <w:rFonts w:asciiTheme="minorHAnsi" w:hAnsiTheme="minorHAnsi" w:cstheme="minorHAnsi"/>
                <w:i/>
                <w:sz w:val="16"/>
                <w:szCs w:val="16"/>
              </w:rPr>
              <w:t>(Nurodyti užtikrinimo būdą, dydį, dokumentus)</w:t>
            </w:r>
          </w:p>
        </w:tc>
      </w:tr>
    </w:tbl>
    <w:p w14:paraId="3F3C7DBF" w14:textId="77777777" w:rsidR="00415798" w:rsidRPr="005B115F" w:rsidRDefault="00415798" w:rsidP="001957EB">
      <w:pPr>
        <w:spacing w:before="60" w:after="60"/>
        <w:rPr>
          <w:rFonts w:asciiTheme="minorHAnsi" w:hAnsiTheme="minorHAnsi" w:cs="Arial"/>
        </w:rPr>
      </w:pPr>
    </w:p>
    <w:p w14:paraId="1C6B017B" w14:textId="18E52A51" w:rsidR="00DE5FAA" w:rsidRPr="005B115F" w:rsidRDefault="00FB48A5" w:rsidP="003B125F">
      <w:pPr>
        <w:spacing w:before="60" w:after="6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Padalinio vadovas Viktoras </w:t>
      </w:r>
      <w:proofErr w:type="spellStart"/>
      <w:r>
        <w:rPr>
          <w:rFonts w:asciiTheme="minorHAnsi" w:hAnsiTheme="minorHAnsi" w:cs="Arial"/>
          <w:sz w:val="22"/>
          <w:szCs w:val="22"/>
        </w:rPr>
        <w:t>Dzindzeleta</w:t>
      </w:r>
      <w:proofErr w:type="spellEnd"/>
      <w:r w:rsidR="00DE5FAA" w:rsidRPr="005B115F">
        <w:rPr>
          <w:rFonts w:asciiTheme="minorHAnsi" w:hAnsiTheme="minorHAnsi" w:cs="Arial"/>
          <w:sz w:val="22"/>
          <w:szCs w:val="22"/>
        </w:rPr>
        <w:t>______________</w:t>
      </w:r>
    </w:p>
    <w:p w14:paraId="2435A3E9" w14:textId="2EE15DBF" w:rsidR="005278D6" w:rsidRDefault="00DE5FAA" w:rsidP="001957EB">
      <w:pPr>
        <w:spacing w:before="60" w:after="60"/>
        <w:jc w:val="center"/>
        <w:rPr>
          <w:rFonts w:asciiTheme="minorHAnsi" w:hAnsiTheme="minorHAnsi" w:cs="Arial"/>
        </w:rPr>
      </w:pPr>
      <w:r w:rsidRPr="005B115F">
        <w:rPr>
          <w:rFonts w:asciiTheme="minorHAnsi" w:hAnsiTheme="minorHAnsi" w:cs="Arial"/>
          <w:sz w:val="22"/>
          <w:szCs w:val="22"/>
        </w:rPr>
        <w:t>(Tiekėjo arba jo įgalioto asmens vardas, pavardė, parašas)</w:t>
      </w:r>
      <w:bookmarkEnd w:id="1"/>
      <w:r w:rsidR="001957EB">
        <w:rPr>
          <w:rFonts w:asciiTheme="minorHAnsi" w:hAnsiTheme="minorHAnsi" w:cs="Arial"/>
        </w:rPr>
        <w:t xml:space="preserve"> </w:t>
      </w:r>
    </w:p>
    <w:sectPr w:rsidR="005278D6" w:rsidSect="005D177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E8EF1" w14:textId="77777777" w:rsidR="00823ED8" w:rsidRDefault="00823ED8" w:rsidP="0043350F">
      <w:r>
        <w:separator/>
      </w:r>
    </w:p>
  </w:endnote>
  <w:endnote w:type="continuationSeparator" w:id="0">
    <w:p w14:paraId="570073BF" w14:textId="77777777" w:rsidR="00823ED8" w:rsidRDefault="00823ED8" w:rsidP="0043350F">
      <w:r>
        <w:continuationSeparator/>
      </w:r>
    </w:p>
  </w:endnote>
  <w:endnote w:type="continuationNotice" w:id="1">
    <w:p w14:paraId="1343B866" w14:textId="77777777" w:rsidR="00823ED8" w:rsidRDefault="00823E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43102" w14:textId="77777777" w:rsidR="00FF42FE" w:rsidRDefault="00FF42FE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07BE7721" w:rsidR="00D623F7" w:rsidRDefault="00D623F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682">
          <w:rPr>
            <w:noProof/>
          </w:rPr>
          <w:t>2</w:t>
        </w:r>
        <w:r>
          <w:fldChar w:fldCharType="end"/>
        </w:r>
      </w:p>
    </w:sdtContent>
  </w:sdt>
  <w:p w14:paraId="62DAB853" w14:textId="77777777" w:rsidR="00D623F7" w:rsidRDefault="00D623F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08298" w14:textId="77777777" w:rsidR="00FF42FE" w:rsidRDefault="00FF42F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9DBC4" w14:textId="77777777" w:rsidR="00823ED8" w:rsidRDefault="00823ED8" w:rsidP="0043350F">
      <w:r>
        <w:separator/>
      </w:r>
    </w:p>
  </w:footnote>
  <w:footnote w:type="continuationSeparator" w:id="0">
    <w:p w14:paraId="53725ED6" w14:textId="77777777" w:rsidR="00823ED8" w:rsidRDefault="00823ED8" w:rsidP="0043350F">
      <w:r>
        <w:continuationSeparator/>
      </w:r>
    </w:p>
  </w:footnote>
  <w:footnote w:type="continuationNotice" w:id="1">
    <w:p w14:paraId="3AD61AD2" w14:textId="77777777" w:rsidR="00823ED8" w:rsidRDefault="00823ED8"/>
  </w:footnote>
  <w:footnote w:id="2">
    <w:p w14:paraId="615ED5EC" w14:textId="77777777" w:rsidR="007728B3" w:rsidRPr="009F0350" w:rsidRDefault="007728B3" w:rsidP="007728B3">
      <w:pPr>
        <w:pStyle w:val="Pagrindinistekstas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 w:rsidRPr="009F0350">
        <w:rPr>
          <w:rStyle w:val="Puslapioinaosnuoroda"/>
          <w:rFonts w:ascii="Arial" w:hAnsi="Arial"/>
          <w:sz w:val="20"/>
        </w:rPr>
        <w:footnoteRef/>
      </w:r>
      <w:r w:rsidRPr="009F0350">
        <w:rPr>
          <w:rFonts w:ascii="Arial" w:hAnsi="Arial"/>
          <w:sz w:val="20"/>
        </w:rPr>
        <w:t xml:space="preserve"> </w:t>
      </w:r>
      <w:r w:rsidRPr="00894D1B">
        <w:rPr>
          <w:rFonts w:asciiTheme="minorHAnsi" w:hAnsiTheme="minorHAnsi"/>
          <w:i/>
          <w:sz w:val="20"/>
          <w:szCs w:val="20"/>
        </w:rPr>
        <w:t xml:space="preserve">Tiekėjas privalo nurodyti, 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>kokiai pirkimo sutarties daliai ketina pasitelkti subtiekėjus, tačiau neprivalo nurodyti konkrečių subtiekėjų,  jeigu jie nėra žinomi.</w:t>
      </w:r>
    </w:p>
  </w:footnote>
  <w:footnote w:id="3">
    <w:p w14:paraId="596C38E6" w14:textId="77777777" w:rsidR="001D650E" w:rsidRPr="00053D45" w:rsidRDefault="001D650E" w:rsidP="001D650E">
      <w:pPr>
        <w:pStyle w:val="Puslapioinaostekstas"/>
        <w:jc w:val="both"/>
        <w:rPr>
          <w:rFonts w:ascii="Arial" w:hAnsi="Arial" w:cs="Arial"/>
        </w:rPr>
      </w:pPr>
      <w:r w:rsidRPr="00707444">
        <w:rPr>
          <w:rStyle w:val="Puslapioinaosnuorod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6B04D9">
        <w:rPr>
          <w:rFonts w:asciiTheme="minorHAnsi" w:eastAsia="Calibri" w:hAnsiTheme="minorHAnsi"/>
          <w:i/>
          <w:color w:val="000000" w:themeColor="text1"/>
        </w:rPr>
        <w:t xml:space="preserve">Į </w:t>
      </w:r>
      <w:r w:rsidRPr="006B04D9">
        <w:rPr>
          <w:rFonts w:asciiTheme="minorHAnsi" w:hAnsiTheme="minorHAnsi" w:cs="Arial"/>
          <w:i/>
          <w:iCs/>
          <w:color w:val="000000" w:themeColor="text1"/>
        </w:rPr>
        <w:t xml:space="preserve">„Pasiūlymo kainą su PVM“ </w:t>
      </w:r>
      <w:r w:rsidRPr="006B04D9">
        <w:rPr>
          <w:rFonts w:asciiTheme="minorHAnsi" w:eastAsia="Calibri" w:hAnsiTheme="minorHAnsi"/>
          <w:i/>
          <w:color w:val="000000" w:themeColor="text1"/>
        </w:rPr>
        <w:t>turi būti įskaityti visi mokesčiai ir visos tiekėjo išlaidos pagal pirkimo dokumentų reikalavimus.</w:t>
      </w:r>
      <w:r w:rsidRPr="006B04D9">
        <w:rPr>
          <w:rFonts w:eastAsia="Calibri"/>
          <w:color w:val="000000" w:themeColor="text1"/>
          <w:sz w:val="24"/>
          <w:szCs w:val="24"/>
        </w:rPr>
        <w:t xml:space="preserve"> </w:t>
      </w:r>
      <w:r w:rsidRPr="006B04D9"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9E5C8" w14:textId="77777777" w:rsidR="00FF42FE" w:rsidRDefault="00FF42F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51A0B" w14:textId="77777777" w:rsidR="001957EB" w:rsidRDefault="001957EB" w:rsidP="00D1099C">
    <w:pPr>
      <w:pStyle w:val="Antrats"/>
      <w:jc w:val="right"/>
      <w:rPr>
        <w:rFonts w:asciiTheme="minorHAnsi" w:hAnsiTheme="minorHAnsi"/>
      </w:rPr>
    </w:pPr>
    <w:bookmarkStart w:id="7" w:name="_Hlk505539753"/>
    <w:r>
      <w:rPr>
        <w:rFonts w:asciiTheme="minorHAnsi" w:hAnsiTheme="minorHAnsi"/>
      </w:rPr>
      <w:t xml:space="preserve">Konkretaus pirkimo, atliekamo dinaminės pirkimo </w:t>
    </w:r>
  </w:p>
  <w:p w14:paraId="6EDA6950" w14:textId="68CEE47C" w:rsidR="00D1099C" w:rsidRPr="00FA6573" w:rsidRDefault="001957EB" w:rsidP="00D1099C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</w:t>
    </w:r>
    <w:r w:rsidR="00523A23">
      <w:rPr>
        <w:rFonts w:asciiTheme="minorHAnsi" w:hAnsiTheme="minorHAnsi"/>
      </w:rPr>
      <w:t>,</w:t>
    </w:r>
    <w:r>
      <w:rPr>
        <w:rFonts w:asciiTheme="minorHAnsi" w:hAnsiTheme="minorHAnsi"/>
      </w:rPr>
      <w:t xml:space="preserve"> </w:t>
    </w:r>
    <w:bookmarkEnd w:id="7"/>
    <w:r w:rsidR="00D1099C">
      <w:rPr>
        <w:rFonts w:asciiTheme="minorHAnsi" w:hAnsiTheme="minorHAnsi"/>
      </w:rPr>
      <w:t>specialiųjų</w:t>
    </w:r>
    <w:r w:rsidR="00D1099C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>2 priedas „Pasiūlymo forma“</w:t>
    </w:r>
  </w:p>
  <w:p w14:paraId="0C9D8FEF" w14:textId="7D683A36" w:rsidR="00D623F7" w:rsidRDefault="00D623F7" w:rsidP="00481B87">
    <w:pPr>
      <w:pStyle w:val="Antrats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94827" w14:textId="77777777" w:rsidR="001957EB" w:rsidRDefault="001957EB" w:rsidP="00FA6573">
    <w:pPr>
      <w:pStyle w:val="Antrats"/>
      <w:jc w:val="right"/>
      <w:rPr>
        <w:rFonts w:asciiTheme="minorHAnsi" w:hAnsiTheme="minorHAnsi"/>
      </w:rPr>
    </w:pPr>
    <w:bookmarkStart w:id="8" w:name="_Hlk505540102"/>
    <w:bookmarkStart w:id="9" w:name="_Hlk505539488"/>
    <w:r>
      <w:rPr>
        <w:rFonts w:asciiTheme="minorHAnsi" w:hAnsiTheme="minorHAnsi"/>
      </w:rPr>
      <w:t xml:space="preserve">Konkretaus pirkimo, atliekamo dinaminės pirkimo </w:t>
    </w:r>
  </w:p>
  <w:p w14:paraId="6C2E2116" w14:textId="146181B2" w:rsidR="00D623F7" w:rsidRPr="00FA6573" w:rsidRDefault="001957EB" w:rsidP="00FA6573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pagrindu,</w:t>
    </w:r>
    <w:bookmarkEnd w:id="8"/>
    <w:r w:rsidR="00D1099C">
      <w:rPr>
        <w:rFonts w:asciiTheme="minorHAnsi" w:hAnsiTheme="minorHAnsi"/>
      </w:rPr>
      <w:t xml:space="preserve"> </w:t>
    </w:r>
    <w:bookmarkEnd w:id="9"/>
    <w:r w:rsidR="00D623F7">
      <w:rPr>
        <w:rFonts w:asciiTheme="minorHAnsi" w:hAnsiTheme="minorHAnsi"/>
      </w:rPr>
      <w:t>specialiųjų</w:t>
    </w:r>
    <w:r w:rsidR="00D623F7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 xml:space="preserve">2 priedas </w:t>
    </w:r>
    <w:r w:rsidR="00D623F7">
      <w:rPr>
        <w:rFonts w:asciiTheme="minorHAnsi" w:hAnsiTheme="minorHAnsi"/>
      </w:rPr>
      <w:t>„Pasiūlymo forma“</w:t>
    </w:r>
  </w:p>
  <w:p w14:paraId="071BEC65" w14:textId="77777777" w:rsidR="00D623F7" w:rsidRDefault="00D623F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5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9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35"/>
  </w:num>
  <w:num w:numId="3">
    <w:abstractNumId w:val="14"/>
  </w:num>
  <w:num w:numId="4">
    <w:abstractNumId w:val="6"/>
  </w:num>
  <w:num w:numId="5">
    <w:abstractNumId w:val="0"/>
  </w:num>
  <w:num w:numId="6">
    <w:abstractNumId w:val="38"/>
  </w:num>
  <w:num w:numId="7">
    <w:abstractNumId w:val="7"/>
  </w:num>
  <w:num w:numId="8">
    <w:abstractNumId w:val="34"/>
  </w:num>
  <w:num w:numId="9">
    <w:abstractNumId w:val="20"/>
  </w:num>
  <w:num w:numId="10">
    <w:abstractNumId w:val="36"/>
  </w:num>
  <w:num w:numId="11">
    <w:abstractNumId w:val="1"/>
  </w:num>
  <w:num w:numId="12">
    <w:abstractNumId w:val="38"/>
  </w:num>
  <w:num w:numId="13">
    <w:abstractNumId w:val="39"/>
  </w:num>
  <w:num w:numId="14">
    <w:abstractNumId w:val="13"/>
  </w:num>
  <w:num w:numId="15">
    <w:abstractNumId w:val="9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27"/>
  </w:num>
  <w:num w:numId="20">
    <w:abstractNumId w:val="24"/>
  </w:num>
  <w:num w:numId="21">
    <w:abstractNumId w:val="12"/>
  </w:num>
  <w:num w:numId="22">
    <w:abstractNumId w:val="40"/>
  </w:num>
  <w:num w:numId="23">
    <w:abstractNumId w:val="23"/>
  </w:num>
  <w:num w:numId="24">
    <w:abstractNumId w:val="21"/>
  </w:num>
  <w:num w:numId="25">
    <w:abstractNumId w:val="25"/>
  </w:num>
  <w:num w:numId="26">
    <w:abstractNumId w:val="32"/>
  </w:num>
  <w:num w:numId="27">
    <w:abstractNumId w:val="33"/>
  </w:num>
  <w:num w:numId="28">
    <w:abstractNumId w:val="3"/>
  </w:num>
  <w:num w:numId="29">
    <w:abstractNumId w:val="22"/>
  </w:num>
  <w:num w:numId="30">
    <w:abstractNumId w:val="18"/>
  </w:num>
  <w:num w:numId="31">
    <w:abstractNumId w:val="29"/>
  </w:num>
  <w:num w:numId="32">
    <w:abstractNumId w:val="31"/>
  </w:num>
  <w:num w:numId="33">
    <w:abstractNumId w:val="26"/>
  </w:num>
  <w:num w:numId="34">
    <w:abstractNumId w:val="5"/>
  </w:num>
  <w:num w:numId="35">
    <w:abstractNumId w:val="11"/>
  </w:num>
  <w:num w:numId="36">
    <w:abstractNumId w:val="2"/>
  </w:num>
  <w:num w:numId="37">
    <w:abstractNumId w:val="17"/>
  </w:num>
  <w:num w:numId="38">
    <w:abstractNumId w:val="15"/>
  </w:num>
  <w:num w:numId="39">
    <w:abstractNumId w:val="8"/>
  </w:num>
  <w:num w:numId="40">
    <w:abstractNumId w:val="19"/>
  </w:num>
  <w:num w:numId="41">
    <w:abstractNumId w:val="28"/>
  </w:num>
  <w:num w:numId="42">
    <w:abstractNumId w:val="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sa Kliukienė">
    <w15:presenceInfo w15:providerId="AD" w15:userId="S::Rasa.Kliukiene@telia.lt::5149ff68-1970-48b2-9eaa-ab943e8020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E"/>
    <w:rsid w:val="00002F10"/>
    <w:rsid w:val="00003BD8"/>
    <w:rsid w:val="00003DE7"/>
    <w:rsid w:val="000051D6"/>
    <w:rsid w:val="0001189D"/>
    <w:rsid w:val="00015607"/>
    <w:rsid w:val="000251B9"/>
    <w:rsid w:val="00034352"/>
    <w:rsid w:val="000444F2"/>
    <w:rsid w:val="00045771"/>
    <w:rsid w:val="00045A49"/>
    <w:rsid w:val="00051928"/>
    <w:rsid w:val="00053D45"/>
    <w:rsid w:val="0005418D"/>
    <w:rsid w:val="00056C20"/>
    <w:rsid w:val="00061D78"/>
    <w:rsid w:val="00062C1E"/>
    <w:rsid w:val="00064E70"/>
    <w:rsid w:val="000666DF"/>
    <w:rsid w:val="0007060F"/>
    <w:rsid w:val="000746D7"/>
    <w:rsid w:val="000764D0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1607"/>
    <w:rsid w:val="000B4210"/>
    <w:rsid w:val="000B42F1"/>
    <w:rsid w:val="000C0096"/>
    <w:rsid w:val="000C1874"/>
    <w:rsid w:val="000C5142"/>
    <w:rsid w:val="000C5DA3"/>
    <w:rsid w:val="000C60F6"/>
    <w:rsid w:val="000C6644"/>
    <w:rsid w:val="000D0EC0"/>
    <w:rsid w:val="000D0FE4"/>
    <w:rsid w:val="000D125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2EB9"/>
    <w:rsid w:val="000F30B1"/>
    <w:rsid w:val="000F3E7E"/>
    <w:rsid w:val="000F77F6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25182"/>
    <w:rsid w:val="00131304"/>
    <w:rsid w:val="0013167D"/>
    <w:rsid w:val="00134583"/>
    <w:rsid w:val="00134CCF"/>
    <w:rsid w:val="00145CAB"/>
    <w:rsid w:val="00146302"/>
    <w:rsid w:val="00147F86"/>
    <w:rsid w:val="001552F8"/>
    <w:rsid w:val="0015703D"/>
    <w:rsid w:val="00171476"/>
    <w:rsid w:val="00171842"/>
    <w:rsid w:val="001738B1"/>
    <w:rsid w:val="0018284C"/>
    <w:rsid w:val="00182B70"/>
    <w:rsid w:val="00182DFF"/>
    <w:rsid w:val="00191F5F"/>
    <w:rsid w:val="001921A0"/>
    <w:rsid w:val="00192FC5"/>
    <w:rsid w:val="001957EB"/>
    <w:rsid w:val="001977B4"/>
    <w:rsid w:val="001A004B"/>
    <w:rsid w:val="001A0DA7"/>
    <w:rsid w:val="001A358D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C6036"/>
    <w:rsid w:val="001D01B9"/>
    <w:rsid w:val="001D1C41"/>
    <w:rsid w:val="001D3382"/>
    <w:rsid w:val="001D3F19"/>
    <w:rsid w:val="001D43AA"/>
    <w:rsid w:val="001D4986"/>
    <w:rsid w:val="001D650E"/>
    <w:rsid w:val="001D7C2C"/>
    <w:rsid w:val="001E1C3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2FEA"/>
    <w:rsid w:val="00203494"/>
    <w:rsid w:val="00205A9C"/>
    <w:rsid w:val="00206C98"/>
    <w:rsid w:val="00221B3E"/>
    <w:rsid w:val="00221D6B"/>
    <w:rsid w:val="002228FD"/>
    <w:rsid w:val="00223ADE"/>
    <w:rsid w:val="00225E14"/>
    <w:rsid w:val="00227AE7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D4A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1826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EC3"/>
    <w:rsid w:val="002F1827"/>
    <w:rsid w:val="002F643C"/>
    <w:rsid w:val="002F72E4"/>
    <w:rsid w:val="003018E4"/>
    <w:rsid w:val="003065C4"/>
    <w:rsid w:val="00310204"/>
    <w:rsid w:val="0031035A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519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543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44C7"/>
    <w:rsid w:val="003944E1"/>
    <w:rsid w:val="003950A8"/>
    <w:rsid w:val="003950D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3F69B7"/>
    <w:rsid w:val="00402E05"/>
    <w:rsid w:val="00410AB1"/>
    <w:rsid w:val="00413C7C"/>
    <w:rsid w:val="00415798"/>
    <w:rsid w:val="00415F5E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44170"/>
    <w:rsid w:val="00451148"/>
    <w:rsid w:val="00454BE5"/>
    <w:rsid w:val="004556C3"/>
    <w:rsid w:val="00461CC5"/>
    <w:rsid w:val="00462A26"/>
    <w:rsid w:val="00463F5E"/>
    <w:rsid w:val="0047536A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6E7D"/>
    <w:rsid w:val="004D70A3"/>
    <w:rsid w:val="004E0748"/>
    <w:rsid w:val="004E0890"/>
    <w:rsid w:val="004E2A40"/>
    <w:rsid w:val="004F29DE"/>
    <w:rsid w:val="004F29ED"/>
    <w:rsid w:val="004F5639"/>
    <w:rsid w:val="00502513"/>
    <w:rsid w:val="005040EF"/>
    <w:rsid w:val="00507523"/>
    <w:rsid w:val="00511010"/>
    <w:rsid w:val="005113EC"/>
    <w:rsid w:val="00514E38"/>
    <w:rsid w:val="005158C3"/>
    <w:rsid w:val="005206D9"/>
    <w:rsid w:val="0052388D"/>
    <w:rsid w:val="00523934"/>
    <w:rsid w:val="00523A23"/>
    <w:rsid w:val="00524169"/>
    <w:rsid w:val="00526943"/>
    <w:rsid w:val="005278D6"/>
    <w:rsid w:val="00527DC1"/>
    <w:rsid w:val="00531015"/>
    <w:rsid w:val="00531810"/>
    <w:rsid w:val="00531F85"/>
    <w:rsid w:val="00533F20"/>
    <w:rsid w:val="00537ED6"/>
    <w:rsid w:val="00542D44"/>
    <w:rsid w:val="00543199"/>
    <w:rsid w:val="00543803"/>
    <w:rsid w:val="0054389A"/>
    <w:rsid w:val="00554C70"/>
    <w:rsid w:val="00554D82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BE"/>
    <w:rsid w:val="00584FC4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115F"/>
    <w:rsid w:val="005B4D00"/>
    <w:rsid w:val="005B7BB2"/>
    <w:rsid w:val="005C53AC"/>
    <w:rsid w:val="005C5563"/>
    <w:rsid w:val="005C57FD"/>
    <w:rsid w:val="005C64D7"/>
    <w:rsid w:val="005D020D"/>
    <w:rsid w:val="005D1519"/>
    <w:rsid w:val="005D177D"/>
    <w:rsid w:val="005D2926"/>
    <w:rsid w:val="005D4D9B"/>
    <w:rsid w:val="005D5570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43B3"/>
    <w:rsid w:val="00606561"/>
    <w:rsid w:val="006108A0"/>
    <w:rsid w:val="00611F16"/>
    <w:rsid w:val="00613929"/>
    <w:rsid w:val="0061569F"/>
    <w:rsid w:val="00617314"/>
    <w:rsid w:val="00623F90"/>
    <w:rsid w:val="00623FFA"/>
    <w:rsid w:val="00624E3E"/>
    <w:rsid w:val="006264C8"/>
    <w:rsid w:val="0062750F"/>
    <w:rsid w:val="00632877"/>
    <w:rsid w:val="00632F4E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0BBF"/>
    <w:rsid w:val="00682BF9"/>
    <w:rsid w:val="00683140"/>
    <w:rsid w:val="00686242"/>
    <w:rsid w:val="00692515"/>
    <w:rsid w:val="00692FEA"/>
    <w:rsid w:val="00693F8C"/>
    <w:rsid w:val="006A2B7C"/>
    <w:rsid w:val="006A6634"/>
    <w:rsid w:val="006A7B3A"/>
    <w:rsid w:val="006B04D9"/>
    <w:rsid w:val="006B1C95"/>
    <w:rsid w:val="006B3DA9"/>
    <w:rsid w:val="006C0578"/>
    <w:rsid w:val="006C08D0"/>
    <w:rsid w:val="006C544D"/>
    <w:rsid w:val="006C6972"/>
    <w:rsid w:val="006C7BE2"/>
    <w:rsid w:val="006D0682"/>
    <w:rsid w:val="006F260E"/>
    <w:rsid w:val="006F28AB"/>
    <w:rsid w:val="006F6128"/>
    <w:rsid w:val="00707444"/>
    <w:rsid w:val="007077DC"/>
    <w:rsid w:val="00714D49"/>
    <w:rsid w:val="00717D33"/>
    <w:rsid w:val="0072523E"/>
    <w:rsid w:val="00730A96"/>
    <w:rsid w:val="0073404D"/>
    <w:rsid w:val="00740E2E"/>
    <w:rsid w:val="0074226B"/>
    <w:rsid w:val="00746DAD"/>
    <w:rsid w:val="00747265"/>
    <w:rsid w:val="00750868"/>
    <w:rsid w:val="00750CE4"/>
    <w:rsid w:val="00751210"/>
    <w:rsid w:val="00752719"/>
    <w:rsid w:val="00757C4E"/>
    <w:rsid w:val="00757E8A"/>
    <w:rsid w:val="0076242B"/>
    <w:rsid w:val="007626AE"/>
    <w:rsid w:val="007670A5"/>
    <w:rsid w:val="007728B3"/>
    <w:rsid w:val="007744F5"/>
    <w:rsid w:val="00777DD9"/>
    <w:rsid w:val="0078217A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805DD6"/>
    <w:rsid w:val="0080732F"/>
    <w:rsid w:val="008079D7"/>
    <w:rsid w:val="00820262"/>
    <w:rsid w:val="00823ED8"/>
    <w:rsid w:val="00824273"/>
    <w:rsid w:val="00825E00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5060"/>
    <w:rsid w:val="00866D40"/>
    <w:rsid w:val="008726AD"/>
    <w:rsid w:val="008759ED"/>
    <w:rsid w:val="00876B33"/>
    <w:rsid w:val="008802E1"/>
    <w:rsid w:val="00880D9E"/>
    <w:rsid w:val="008826CF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55F5"/>
    <w:rsid w:val="008C2EB9"/>
    <w:rsid w:val="008D6F65"/>
    <w:rsid w:val="008D7467"/>
    <w:rsid w:val="008E0FAB"/>
    <w:rsid w:val="008E1BA2"/>
    <w:rsid w:val="008E588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35C"/>
    <w:rsid w:val="0092632D"/>
    <w:rsid w:val="009267B3"/>
    <w:rsid w:val="009271C7"/>
    <w:rsid w:val="00931361"/>
    <w:rsid w:val="0093280D"/>
    <w:rsid w:val="00933155"/>
    <w:rsid w:val="009369B7"/>
    <w:rsid w:val="009376D8"/>
    <w:rsid w:val="009405D2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84FEF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3EE1"/>
    <w:rsid w:val="009D7A45"/>
    <w:rsid w:val="009E0039"/>
    <w:rsid w:val="009E162A"/>
    <w:rsid w:val="009E39BF"/>
    <w:rsid w:val="009E6FAE"/>
    <w:rsid w:val="009F0350"/>
    <w:rsid w:val="009F0B8E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2248B"/>
    <w:rsid w:val="00A30749"/>
    <w:rsid w:val="00A32975"/>
    <w:rsid w:val="00A3321B"/>
    <w:rsid w:val="00A33EB0"/>
    <w:rsid w:val="00A359BA"/>
    <w:rsid w:val="00A41AED"/>
    <w:rsid w:val="00A43C7A"/>
    <w:rsid w:val="00A4426B"/>
    <w:rsid w:val="00A442BD"/>
    <w:rsid w:val="00A45E87"/>
    <w:rsid w:val="00A469A0"/>
    <w:rsid w:val="00A47C08"/>
    <w:rsid w:val="00A51C0A"/>
    <w:rsid w:val="00A52893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6421"/>
    <w:rsid w:val="00AD0160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233B"/>
    <w:rsid w:val="00BA661C"/>
    <w:rsid w:val="00BA790C"/>
    <w:rsid w:val="00BB37FC"/>
    <w:rsid w:val="00BB4E52"/>
    <w:rsid w:val="00BB6525"/>
    <w:rsid w:val="00BC10AC"/>
    <w:rsid w:val="00BC33C6"/>
    <w:rsid w:val="00BC764B"/>
    <w:rsid w:val="00BD1E88"/>
    <w:rsid w:val="00BD3E4B"/>
    <w:rsid w:val="00BD4AD2"/>
    <w:rsid w:val="00BD7A95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4E7D"/>
    <w:rsid w:val="00C0707B"/>
    <w:rsid w:val="00C13B84"/>
    <w:rsid w:val="00C2204F"/>
    <w:rsid w:val="00C2345B"/>
    <w:rsid w:val="00C277B6"/>
    <w:rsid w:val="00C30C30"/>
    <w:rsid w:val="00C32976"/>
    <w:rsid w:val="00C33F97"/>
    <w:rsid w:val="00C34CE7"/>
    <w:rsid w:val="00C36097"/>
    <w:rsid w:val="00C430FC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493F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01BB"/>
    <w:rsid w:val="00CA22EC"/>
    <w:rsid w:val="00CA3E4C"/>
    <w:rsid w:val="00CA56B4"/>
    <w:rsid w:val="00CB0770"/>
    <w:rsid w:val="00CB215F"/>
    <w:rsid w:val="00CB4BC6"/>
    <w:rsid w:val="00CB7EC6"/>
    <w:rsid w:val="00CC0A15"/>
    <w:rsid w:val="00CC4C8E"/>
    <w:rsid w:val="00CD10F3"/>
    <w:rsid w:val="00CD33E0"/>
    <w:rsid w:val="00CD4CA8"/>
    <w:rsid w:val="00CE286D"/>
    <w:rsid w:val="00CE432D"/>
    <w:rsid w:val="00CE4B57"/>
    <w:rsid w:val="00CE76F8"/>
    <w:rsid w:val="00CE7B84"/>
    <w:rsid w:val="00CF0C05"/>
    <w:rsid w:val="00CF4428"/>
    <w:rsid w:val="00CF4B0D"/>
    <w:rsid w:val="00D013EB"/>
    <w:rsid w:val="00D031A0"/>
    <w:rsid w:val="00D03FC3"/>
    <w:rsid w:val="00D05A45"/>
    <w:rsid w:val="00D0658A"/>
    <w:rsid w:val="00D075E1"/>
    <w:rsid w:val="00D1099C"/>
    <w:rsid w:val="00D13CF8"/>
    <w:rsid w:val="00D2012F"/>
    <w:rsid w:val="00D20653"/>
    <w:rsid w:val="00D2116E"/>
    <w:rsid w:val="00D24632"/>
    <w:rsid w:val="00D2557A"/>
    <w:rsid w:val="00D25E3C"/>
    <w:rsid w:val="00D267A8"/>
    <w:rsid w:val="00D3050A"/>
    <w:rsid w:val="00D341EC"/>
    <w:rsid w:val="00D3490B"/>
    <w:rsid w:val="00D3699F"/>
    <w:rsid w:val="00D414AB"/>
    <w:rsid w:val="00D435E5"/>
    <w:rsid w:val="00D439F5"/>
    <w:rsid w:val="00D45597"/>
    <w:rsid w:val="00D51F83"/>
    <w:rsid w:val="00D53AC9"/>
    <w:rsid w:val="00D558D2"/>
    <w:rsid w:val="00D55A1B"/>
    <w:rsid w:val="00D55AAD"/>
    <w:rsid w:val="00D623F7"/>
    <w:rsid w:val="00D65797"/>
    <w:rsid w:val="00D677A5"/>
    <w:rsid w:val="00D67954"/>
    <w:rsid w:val="00D7137B"/>
    <w:rsid w:val="00D72CA1"/>
    <w:rsid w:val="00D7378F"/>
    <w:rsid w:val="00D80445"/>
    <w:rsid w:val="00D81891"/>
    <w:rsid w:val="00D834BD"/>
    <w:rsid w:val="00D845AC"/>
    <w:rsid w:val="00D85D00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6F4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29B0"/>
    <w:rsid w:val="00E14798"/>
    <w:rsid w:val="00E15048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662DD"/>
    <w:rsid w:val="00E6661B"/>
    <w:rsid w:val="00E67527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7D88"/>
    <w:rsid w:val="00EE0F28"/>
    <w:rsid w:val="00EE1534"/>
    <w:rsid w:val="00EE4F67"/>
    <w:rsid w:val="00EE5278"/>
    <w:rsid w:val="00EE5BC2"/>
    <w:rsid w:val="00EE5C0B"/>
    <w:rsid w:val="00EF40A3"/>
    <w:rsid w:val="00F00D3B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25953"/>
    <w:rsid w:val="00F3022B"/>
    <w:rsid w:val="00F3076A"/>
    <w:rsid w:val="00F31ED0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2174"/>
    <w:rsid w:val="00F77B0E"/>
    <w:rsid w:val="00F83430"/>
    <w:rsid w:val="00F8793A"/>
    <w:rsid w:val="00F91AA7"/>
    <w:rsid w:val="00F93D9C"/>
    <w:rsid w:val="00FA0AD8"/>
    <w:rsid w:val="00FA1A64"/>
    <w:rsid w:val="00FA308F"/>
    <w:rsid w:val="00FA6244"/>
    <w:rsid w:val="00FA6573"/>
    <w:rsid w:val="00FA73B6"/>
    <w:rsid w:val="00FA7A33"/>
    <w:rsid w:val="00FB33ED"/>
    <w:rsid w:val="00FB48A5"/>
    <w:rsid w:val="00FB52AC"/>
    <w:rsid w:val="00FC3C67"/>
    <w:rsid w:val="00FC3FA0"/>
    <w:rsid w:val="00FC4E4C"/>
    <w:rsid w:val="00FD0B0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5E57FE7D-6B08-487B-A58F-A0C5BF0F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paragraph" w:styleId="Pataisymai">
    <w:name w:val="Revision"/>
    <w:hidden/>
    <w:uiPriority w:val="99"/>
    <w:semiHidden/>
    <w:rsid w:val="00192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E4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verslas@telia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4FD3978F43D945977F627A2CEE2DCC" ma:contentTypeVersion="12" ma:contentTypeDescription="Kurkite naują dokumentą." ma:contentTypeScope="" ma:versionID="1b8ca5514c4741a793369e4e844c23a2">
  <xsd:schema xmlns:xsd="http://www.w3.org/2001/XMLSchema" xmlns:xs="http://www.w3.org/2001/XMLSchema" xmlns:p="http://schemas.microsoft.com/office/2006/metadata/properties" xmlns:ns3="036a1caa-2c87-4062-be7b-33af219e9358" xmlns:ns4="0902b6f5-60c5-482b-b2c3-3a0717ea8ab2" targetNamespace="http://schemas.microsoft.com/office/2006/metadata/properties" ma:root="true" ma:fieldsID="91e144ca5254b9976c98c088cfef6969" ns3:_="" ns4:_="">
    <xsd:import namespace="036a1caa-2c87-4062-be7b-33af219e9358"/>
    <xsd:import namespace="0902b6f5-60c5-482b-b2c3-3a0717ea8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a1caa-2c87-4062-be7b-33af219e9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2b6f5-60c5-482b-b2c3-3a0717ea8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902b6f5-60c5-482b-b2c3-3a0717ea8ab2"/>
    <ds:schemaRef ds:uri="http://purl.org/dc/elements/1.1/"/>
    <ds:schemaRef ds:uri="http://schemas.microsoft.com/office/2006/metadata/properties"/>
    <ds:schemaRef ds:uri="036a1caa-2c87-4062-be7b-33af219e935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AF184-95BF-4778-91E7-3E462ACA3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6a1caa-2c87-4062-be7b-33af219e9358"/>
    <ds:schemaRef ds:uri="0902b6f5-60c5-482b-b2c3-3a0717ea8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B1633-B30D-4E9D-9B2B-9E11D8C0B74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476FCE-7EEF-402C-BF36-D2D6B597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2604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Jolanta Jonikaitė</cp:lastModifiedBy>
  <cp:revision>3</cp:revision>
  <cp:lastPrinted>2014-04-16T13:05:00Z</cp:lastPrinted>
  <dcterms:created xsi:type="dcterms:W3CDTF">2020-03-19T14:01:00Z</dcterms:created>
  <dcterms:modified xsi:type="dcterms:W3CDTF">2020-05-13T21:00:00Z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0x010100294FD3978F43D945977F627A2CEE2DCC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Owner">
    <vt:lpwstr>viktorija.balciuniene@litrail.lt</vt:lpwstr>
  </property>
  <property fmtid="{D5CDD505-2E9C-101B-9397-08002B2CF9AE}" pid="6" name="MSIP_Label_cfcb905c-755b-4fd4-bd20-0d682d4f1d27_SetDate">
    <vt:lpwstr>2019-10-31T13:28:56.4106812Z</vt:lpwstr>
  </property>
  <property fmtid="{D5CDD505-2E9C-101B-9397-08002B2CF9AE}" pid="7" name="MSIP_Label_cfcb905c-755b-4fd4-bd20-0d682d4f1d27_Name">
    <vt:lpwstr>Internal</vt:lpwstr>
  </property>
  <property fmtid="{D5CDD505-2E9C-101B-9397-08002B2CF9AE}" pid="8" name="MSIP_Label_cfcb905c-755b-4fd4-bd20-0d682d4f1d27_Application">
    <vt:lpwstr>Microsoft Azure Information Protection</vt:lpwstr>
  </property>
  <property fmtid="{D5CDD505-2E9C-101B-9397-08002B2CF9AE}" pid="9" name="MSIP_Label_cfcb905c-755b-4fd4-bd20-0d682d4f1d27_ActionId">
    <vt:lpwstr>bd2d7672-f035-4ddc-aded-bd9398e8a3c2</vt:lpwstr>
  </property>
  <property fmtid="{D5CDD505-2E9C-101B-9397-08002B2CF9AE}" pid="10" name="MSIP_Label_cfcb905c-755b-4fd4-bd20-0d682d4f1d27_Extended_MSFT_Method">
    <vt:lpwstr>Automatic</vt:lpwstr>
  </property>
  <property fmtid="{D5CDD505-2E9C-101B-9397-08002B2CF9AE}" pid="11" name="Sensitivity">
    <vt:lpwstr>Internal</vt:lpwstr>
  </property>
</Properties>
</file>